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CB3ED" w14:textId="7F63673D" w:rsidR="00BB2252" w:rsidRPr="00202B78" w:rsidRDefault="00BB2252" w:rsidP="00BB22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02B78">
        <w:rPr>
          <w:rFonts w:ascii="Times New Roman" w:hAnsi="Times New Roman" w:cs="Times New Roman"/>
        </w:rPr>
        <w:t xml:space="preserve">Приложение </w:t>
      </w:r>
      <w:r w:rsidR="004C6065" w:rsidRPr="00202B78">
        <w:rPr>
          <w:rFonts w:ascii="Times New Roman" w:hAnsi="Times New Roman" w:cs="Times New Roman"/>
        </w:rPr>
        <w:t>43</w:t>
      </w:r>
    </w:p>
    <w:p w14:paraId="5F7F5D4B" w14:textId="77777777" w:rsidR="00BB2252" w:rsidRPr="00202B78" w:rsidRDefault="00BB2252" w:rsidP="00BB22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02B78">
        <w:rPr>
          <w:rFonts w:ascii="Times New Roman" w:hAnsi="Times New Roman" w:cs="Times New Roman"/>
        </w:rPr>
        <w:t>к Тарифному соглашению в сфере</w:t>
      </w:r>
    </w:p>
    <w:p w14:paraId="342AEA0D" w14:textId="77777777" w:rsidR="00BB2252" w:rsidRPr="00202B78" w:rsidRDefault="00BB2252" w:rsidP="00BB22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02B78">
        <w:rPr>
          <w:rFonts w:ascii="Times New Roman" w:hAnsi="Times New Roman" w:cs="Times New Roman"/>
        </w:rPr>
        <w:t>обязательного медицинского страхования</w:t>
      </w:r>
    </w:p>
    <w:p w14:paraId="6D61CC76" w14:textId="77777777" w:rsidR="00BB2252" w:rsidRPr="00202B78" w:rsidRDefault="00BB2252" w:rsidP="00BB22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02B78">
        <w:rPr>
          <w:rFonts w:ascii="Times New Roman" w:hAnsi="Times New Roman" w:cs="Times New Roman"/>
        </w:rPr>
        <w:t>Луганской Народной Республики на 2026 год</w:t>
      </w:r>
    </w:p>
    <w:p w14:paraId="69359A2F" w14:textId="2FC5DEE5" w:rsidR="007272BC" w:rsidRPr="00202B78" w:rsidRDefault="004C6065" w:rsidP="00BB22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202B78">
        <w:rPr>
          <w:rFonts w:ascii="Times New Roman" w:hAnsi="Times New Roman" w:cs="Times New Roman"/>
        </w:rPr>
        <w:t>от  «</w:t>
      </w:r>
      <w:proofErr w:type="gramEnd"/>
      <w:r w:rsidRPr="00202B78">
        <w:rPr>
          <w:rFonts w:ascii="Times New Roman" w:hAnsi="Times New Roman" w:cs="Times New Roman"/>
          <w:u w:val="single"/>
        </w:rPr>
        <w:t>21</w:t>
      </w:r>
      <w:r w:rsidRPr="00202B78">
        <w:rPr>
          <w:rFonts w:ascii="Times New Roman" w:hAnsi="Times New Roman" w:cs="Times New Roman"/>
        </w:rPr>
        <w:t xml:space="preserve">»  </w:t>
      </w:r>
      <w:r w:rsidRPr="00202B78">
        <w:rPr>
          <w:rFonts w:ascii="Times New Roman" w:hAnsi="Times New Roman" w:cs="Times New Roman"/>
          <w:u w:val="single"/>
        </w:rPr>
        <w:t>января</w:t>
      </w:r>
      <w:r w:rsidRPr="00202B78">
        <w:rPr>
          <w:rFonts w:ascii="Times New Roman" w:hAnsi="Times New Roman" w:cs="Times New Roman"/>
        </w:rPr>
        <w:t xml:space="preserve">  20</w:t>
      </w:r>
      <w:r w:rsidRPr="00202B78">
        <w:rPr>
          <w:rFonts w:ascii="Times New Roman" w:hAnsi="Times New Roman" w:cs="Times New Roman"/>
          <w:u w:val="single"/>
        </w:rPr>
        <w:t>26</w:t>
      </w:r>
      <w:r w:rsidRPr="00202B78">
        <w:rPr>
          <w:rFonts w:ascii="Times New Roman" w:hAnsi="Times New Roman" w:cs="Times New Roman"/>
        </w:rPr>
        <w:t xml:space="preserve">  года</w:t>
      </w:r>
    </w:p>
    <w:p w14:paraId="0C37F47B" w14:textId="77777777" w:rsidR="004247C2" w:rsidRPr="00202B78" w:rsidRDefault="004247C2" w:rsidP="00424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59AAD61E" w14:textId="77777777" w:rsidR="004247C2" w:rsidRPr="00F73101" w:rsidRDefault="004247C2" w:rsidP="004247C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3101">
        <w:rPr>
          <w:rFonts w:ascii="Times New Roman" w:hAnsi="Times New Roman" w:cs="Times New Roman"/>
          <w:b/>
          <w:bCs/>
          <w:sz w:val="28"/>
          <w:szCs w:val="28"/>
        </w:rPr>
        <w:t>ОСОБЕННОСТИ</w:t>
      </w:r>
    </w:p>
    <w:p w14:paraId="09E53486" w14:textId="31CF3364" w:rsidR="004247C2" w:rsidRPr="00F73101" w:rsidRDefault="004247C2" w:rsidP="004247C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3101">
        <w:rPr>
          <w:rFonts w:ascii="Times New Roman" w:hAnsi="Times New Roman" w:cs="Times New Roman"/>
          <w:b/>
          <w:bCs/>
          <w:sz w:val="28"/>
          <w:szCs w:val="28"/>
        </w:rPr>
        <w:t>ПРИМЕНЕНИЯ СПОСОБОВ ОПЛАТЫ ОТДЕЛЬНЫХ СЛУЧАЕВ ОКАЗАНИЯ МЕДИЦИНСКОЙ ПОМОЩИ</w:t>
      </w:r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3101">
        <w:rPr>
          <w:rFonts w:ascii="Times New Roman" w:hAnsi="Times New Roman" w:cs="Times New Roman"/>
          <w:b/>
          <w:bCs/>
          <w:sz w:val="28"/>
          <w:szCs w:val="28"/>
        </w:rPr>
        <w:t>В УСЛОВИЯХ КРУГЛОСУТОЧНОГО И ДНЕВНОГО СТАЦИОНАРОВ</w:t>
      </w:r>
      <w:r w:rsidR="00341CA5" w:rsidRPr="00F73101">
        <w:rPr>
          <w:rFonts w:ascii="Times New Roman" w:hAnsi="Times New Roman" w:cs="Times New Roman"/>
          <w:b/>
          <w:bCs/>
          <w:sz w:val="28"/>
          <w:szCs w:val="28"/>
        </w:rPr>
        <w:t xml:space="preserve"> И ОСОБЕННОСТИ ФОРМИРОВАНИЯ ОТДЕЛЬНЫХ КСГ</w:t>
      </w:r>
    </w:p>
    <w:p w14:paraId="391CBEF7" w14:textId="77777777" w:rsidR="004247C2" w:rsidRPr="00F73101" w:rsidRDefault="004247C2" w:rsidP="004247C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22B34F" w14:textId="77777777" w:rsidR="00527F78" w:rsidRPr="00F73101" w:rsidRDefault="00527F78" w:rsidP="004247C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917CE1" w14:textId="77777777" w:rsidR="00527F78" w:rsidRPr="00F73101" w:rsidRDefault="00527F78" w:rsidP="00527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вводится в действие с 01.02.2025 года </w:t>
      </w:r>
    </w:p>
    <w:p w14:paraId="1ED6CBBF" w14:textId="77777777" w:rsidR="004247C2" w:rsidRPr="00F73101" w:rsidRDefault="004247C2" w:rsidP="004247C2">
      <w:pPr>
        <w:rPr>
          <w:rFonts w:ascii="Times New Roman" w:hAnsi="Times New Roman" w:cs="Times New Roman"/>
          <w:b/>
          <w:bCs/>
        </w:rPr>
      </w:pPr>
    </w:p>
    <w:p w14:paraId="4AF479CB" w14:textId="70ABD4B4" w:rsidR="00911A0A" w:rsidRPr="00F73101" w:rsidRDefault="00911A0A" w:rsidP="00911A0A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1._Прерванные_случаи_1"/>
      <w:bookmarkEnd w:id="0"/>
      <w:r w:rsidRPr="00F73101">
        <w:rPr>
          <w:rFonts w:ascii="Times New Roman" w:hAnsi="Times New Roman" w:cs="Times New Roman"/>
          <w:b/>
          <w:bCs/>
          <w:color w:val="auto"/>
          <w:sz w:val="28"/>
          <w:szCs w:val="28"/>
        </w:rPr>
        <w:t>1. Прерванные случаи оказания медицинской помощи</w:t>
      </w:r>
    </w:p>
    <w:p w14:paraId="0B0BE9F7" w14:textId="77777777" w:rsidR="00FD5C86" w:rsidRPr="00F73101" w:rsidRDefault="00FD5C86" w:rsidP="00FD5C86"/>
    <w:p w14:paraId="3BB736E7" w14:textId="77777777" w:rsidR="00B8745F" w:rsidRPr="00C74805" w:rsidRDefault="00B8745F" w:rsidP="00B8745F">
      <w:pPr>
        <w:pStyle w:val="ConsPlusNormal"/>
        <w:ind w:firstLine="567"/>
        <w:jc w:val="both"/>
        <w:rPr>
          <w:color w:val="000000" w:themeColor="text1"/>
        </w:rPr>
      </w:pPr>
      <w:bookmarkStart w:id="1" w:name="_1.1._К_прерванным"/>
      <w:bookmarkEnd w:id="1"/>
      <w:r w:rsidRPr="00C74805">
        <w:rPr>
          <w:color w:val="000000" w:themeColor="text1"/>
        </w:rPr>
        <w:t>В соответствии с Программой к прерванным случаям оказания медицинской помощи (далее – прерванный случай) относятся:</w:t>
      </w:r>
    </w:p>
    <w:p w14:paraId="7EC20678" w14:textId="77777777" w:rsidR="00B8745F" w:rsidRPr="00C74805" w:rsidRDefault="00B8745F" w:rsidP="00B8745F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1. случаи прерывания лечения по медицинским показаниям;</w:t>
      </w:r>
    </w:p>
    <w:p w14:paraId="747F1F87" w14:textId="77777777" w:rsidR="00B8745F" w:rsidRPr="00C74805" w:rsidRDefault="00B8745F" w:rsidP="00B8745F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2. случаи прерывания лечения при переводе пациента из одного отделения медицинской организации в другое;</w:t>
      </w:r>
    </w:p>
    <w:p w14:paraId="4BE97AA6" w14:textId="77777777" w:rsidR="00B8745F" w:rsidRPr="00C74805" w:rsidRDefault="00B8745F" w:rsidP="00B8745F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3. случаи изменения условий оказания медицинской помощи (перевода пациента из стационарных условий в условия дневного стационара и наоборот);</w:t>
      </w:r>
    </w:p>
    <w:p w14:paraId="57130ED7" w14:textId="77777777" w:rsidR="00B8745F" w:rsidRPr="00C74805" w:rsidRDefault="00B8745F" w:rsidP="00B8745F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4. случаи перевода пациента в другую медицинскую организацию;</w:t>
      </w:r>
    </w:p>
    <w:p w14:paraId="112D3476" w14:textId="77777777" w:rsidR="00B8745F" w:rsidRPr="00C74805" w:rsidRDefault="00B8745F" w:rsidP="00B8745F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5. случаи прерывания лечения вследствие преждевременной выписки пациента из медицинской организации, обусловленной его письменным отказом от дальнейшего лечения;</w:t>
      </w:r>
    </w:p>
    <w:p w14:paraId="0E424AFE" w14:textId="77777777" w:rsidR="00B8745F" w:rsidRPr="00C74805" w:rsidRDefault="00B8745F" w:rsidP="00B8745F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6. случаи лечения, закончившиеся смертью пациента (летальным исходом);</w:t>
      </w:r>
    </w:p>
    <w:p w14:paraId="2043A7A0" w14:textId="77777777" w:rsidR="00B8745F" w:rsidRPr="00C74805" w:rsidRDefault="00B8745F" w:rsidP="00B8745F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 xml:space="preserve"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</w:t>
      </w:r>
      <w:r w:rsidRPr="00C74805">
        <w:rPr>
          <w:color w:val="000000" w:themeColor="text1"/>
        </w:rPr>
        <w:br/>
        <w:t>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14:paraId="5E826530" w14:textId="1F221611" w:rsidR="00B8745F" w:rsidRPr="00C74805" w:rsidRDefault="00B8745F" w:rsidP="00B8745F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 xml:space="preserve">8. законченные случаи лечения (не являющиеся прерванными </w:t>
      </w:r>
      <w:r w:rsidRPr="00C74805">
        <w:rPr>
          <w:color w:val="000000" w:themeColor="text1"/>
        </w:rPr>
        <w:br/>
        <w:t xml:space="preserve">по основаниям, изложенным в подпунктах 1–7 пункта 4.1 данного раздела) длительностью 3 дня и менее по КСГ, не включенным в перечень КСГ, </w:t>
      </w:r>
      <w:r w:rsidRPr="00C74805">
        <w:rPr>
          <w:color w:val="000000" w:themeColor="text1"/>
        </w:rPr>
        <w:br/>
        <w:t xml:space="preserve">для которых оптимальным сроком лечения является период менее 3 дней включительно, приведенный в </w:t>
      </w:r>
      <w:r>
        <w:rPr>
          <w:color w:val="000000" w:themeColor="text1"/>
        </w:rPr>
        <w:t>П</w:t>
      </w:r>
      <w:r w:rsidRPr="00C74805">
        <w:rPr>
          <w:color w:val="000000" w:themeColor="text1"/>
        </w:rPr>
        <w:t>риложени</w:t>
      </w:r>
      <w:r>
        <w:rPr>
          <w:color w:val="000000" w:themeColor="text1"/>
        </w:rPr>
        <w:t>и</w:t>
      </w:r>
      <w:r w:rsidRPr="00C74805">
        <w:rPr>
          <w:color w:val="000000" w:themeColor="text1"/>
        </w:rPr>
        <w:t xml:space="preserve"> № 8 к Программе;</w:t>
      </w:r>
    </w:p>
    <w:p w14:paraId="4B70C7E4" w14:textId="73363646" w:rsidR="00B8745F" w:rsidRPr="00C74805" w:rsidRDefault="00B8745F" w:rsidP="00B8745F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9.</w:t>
      </w:r>
      <w:r w:rsidRPr="00C74805">
        <w:rPr>
          <w:color w:val="000000" w:themeColor="text1"/>
          <w:lang w:val="en-US"/>
        </w:rPr>
        <w:t> </w:t>
      </w:r>
      <w:r w:rsidRPr="00C74805">
        <w:rPr>
          <w:color w:val="000000" w:themeColor="text1"/>
        </w:rPr>
        <w:t xml:space="preserve">случаи медицинской реабилитации по КСГ </w:t>
      </w:r>
      <w:r w:rsidRPr="00C74805">
        <w:rPr>
          <w:color w:val="000000" w:themeColor="text1"/>
          <w:lang w:val="en-US"/>
        </w:rPr>
        <w:t>st</w:t>
      </w:r>
      <w:r w:rsidRPr="00C74805">
        <w:rPr>
          <w:color w:val="000000" w:themeColor="text1"/>
        </w:rPr>
        <w:t xml:space="preserve">37.002, </w:t>
      </w:r>
      <w:r w:rsidRPr="00C74805">
        <w:rPr>
          <w:color w:val="000000" w:themeColor="text1"/>
          <w:lang w:val="en-US"/>
        </w:rPr>
        <w:t>st</w:t>
      </w:r>
      <w:r w:rsidRPr="00C74805">
        <w:rPr>
          <w:color w:val="000000" w:themeColor="text1"/>
        </w:rPr>
        <w:t xml:space="preserve">37.003, </w:t>
      </w:r>
      <w:r w:rsidRPr="00C74805">
        <w:rPr>
          <w:color w:val="000000" w:themeColor="text1"/>
          <w:lang w:val="en-US"/>
        </w:rPr>
        <w:t>st</w:t>
      </w:r>
      <w:r w:rsidRPr="00C74805">
        <w:rPr>
          <w:color w:val="000000" w:themeColor="text1"/>
        </w:rPr>
        <w:t xml:space="preserve">37.006, </w:t>
      </w:r>
      <w:r w:rsidRPr="00C74805">
        <w:rPr>
          <w:color w:val="000000" w:themeColor="text1"/>
          <w:lang w:val="en-US"/>
        </w:rPr>
        <w:t>st</w:t>
      </w:r>
      <w:r w:rsidRPr="00C74805">
        <w:rPr>
          <w:color w:val="000000" w:themeColor="text1"/>
        </w:rPr>
        <w:t xml:space="preserve">37.007, </w:t>
      </w:r>
      <w:r w:rsidRPr="00C74805">
        <w:rPr>
          <w:color w:val="000000" w:themeColor="text1"/>
          <w:lang w:val="en-US"/>
        </w:rPr>
        <w:t>st</w:t>
      </w:r>
      <w:r w:rsidRPr="00C74805">
        <w:rPr>
          <w:color w:val="000000" w:themeColor="text1"/>
        </w:rPr>
        <w:t xml:space="preserve">37.024, </w:t>
      </w:r>
      <w:r w:rsidRPr="00C74805">
        <w:rPr>
          <w:color w:val="000000" w:themeColor="text1"/>
          <w:lang w:val="en-US"/>
        </w:rPr>
        <w:t>st</w:t>
      </w:r>
      <w:r w:rsidRPr="00C74805">
        <w:rPr>
          <w:color w:val="000000" w:themeColor="text1"/>
        </w:rPr>
        <w:t xml:space="preserve">37.025, </w:t>
      </w:r>
      <w:r w:rsidRPr="00C74805">
        <w:rPr>
          <w:color w:val="000000" w:themeColor="text1"/>
          <w:lang w:val="en-US"/>
        </w:rPr>
        <w:t>st</w:t>
      </w:r>
      <w:r w:rsidRPr="00C74805">
        <w:rPr>
          <w:color w:val="000000" w:themeColor="text1"/>
        </w:rPr>
        <w:t xml:space="preserve">37.026, </w:t>
      </w:r>
      <w:r w:rsidRPr="00C74805">
        <w:rPr>
          <w:color w:val="000000" w:themeColor="text1"/>
          <w:lang w:val="en-US"/>
        </w:rPr>
        <w:t>st</w:t>
      </w:r>
      <w:r w:rsidRPr="00C74805">
        <w:rPr>
          <w:color w:val="000000" w:themeColor="text1"/>
        </w:rPr>
        <w:t xml:space="preserve">37.027, </w:t>
      </w:r>
      <w:r w:rsidRPr="00C74805">
        <w:rPr>
          <w:color w:val="000000" w:themeColor="text1"/>
          <w:lang w:val="en-US"/>
        </w:rPr>
        <w:t>st</w:t>
      </w:r>
      <w:r w:rsidRPr="00C74805">
        <w:rPr>
          <w:color w:val="000000" w:themeColor="text1"/>
        </w:rPr>
        <w:t xml:space="preserve">37.028, </w:t>
      </w:r>
      <w:r w:rsidRPr="00C74805">
        <w:rPr>
          <w:color w:val="000000" w:themeColor="text1"/>
          <w:lang w:val="en-US"/>
        </w:rPr>
        <w:t>st</w:t>
      </w:r>
      <w:r w:rsidRPr="00C74805">
        <w:rPr>
          <w:color w:val="000000" w:themeColor="text1"/>
        </w:rPr>
        <w:t xml:space="preserve">37.029, </w:t>
      </w:r>
      <w:r w:rsidRPr="00C74805">
        <w:rPr>
          <w:color w:val="000000" w:themeColor="text1"/>
          <w:lang w:val="en-US"/>
        </w:rPr>
        <w:t>st</w:t>
      </w:r>
      <w:r w:rsidRPr="00C74805">
        <w:rPr>
          <w:color w:val="000000" w:themeColor="text1"/>
        </w:rPr>
        <w:t xml:space="preserve">37.031, </w:t>
      </w:r>
      <w:r w:rsidRPr="00F630F4">
        <w:rPr>
          <w:color w:val="000000" w:themeColor="text1"/>
          <w:lang w:val="en-US"/>
        </w:rPr>
        <w:t>st</w:t>
      </w:r>
      <w:r w:rsidRPr="00C74805">
        <w:rPr>
          <w:color w:val="000000" w:themeColor="text1"/>
        </w:rPr>
        <w:t xml:space="preserve">37.032, st37.033, st37.034, st37.035, ds37.017, ds37.018, ds37.019, а также случаев лечения хронического вирусного гепатита </w:t>
      </w:r>
      <w:r w:rsidRPr="00C74805">
        <w:rPr>
          <w:color w:val="000000" w:themeColor="text1"/>
          <w:lang w:val="en-US"/>
        </w:rPr>
        <w:t>B</w:t>
      </w:r>
      <w:r w:rsidRPr="00C74805">
        <w:rPr>
          <w:color w:val="000000" w:themeColor="text1"/>
        </w:rPr>
        <w:t xml:space="preserve"> и </w:t>
      </w:r>
      <w:r w:rsidRPr="00C74805">
        <w:rPr>
          <w:color w:val="000000" w:themeColor="text1"/>
          <w:lang w:val="en-US"/>
        </w:rPr>
        <w:t>C</w:t>
      </w:r>
      <w:r w:rsidRPr="00C74805">
        <w:rPr>
          <w:color w:val="000000" w:themeColor="text1"/>
        </w:rPr>
        <w:t xml:space="preserve"> по КСГ </w:t>
      </w:r>
      <w:r w:rsidRPr="00C74805">
        <w:rPr>
          <w:color w:val="000000" w:themeColor="text1"/>
          <w:lang w:val="en-US"/>
        </w:rPr>
        <w:t>ds</w:t>
      </w:r>
      <w:r w:rsidRPr="00C74805">
        <w:rPr>
          <w:color w:val="000000" w:themeColor="text1"/>
        </w:rPr>
        <w:t>12.020-</w:t>
      </w:r>
      <w:r w:rsidRPr="00C74805">
        <w:rPr>
          <w:color w:val="000000" w:themeColor="text1"/>
          <w:lang w:val="en-US"/>
        </w:rPr>
        <w:t>ds</w:t>
      </w:r>
      <w:r w:rsidRPr="00C74805">
        <w:rPr>
          <w:color w:val="000000" w:themeColor="text1"/>
        </w:rPr>
        <w:t xml:space="preserve">12.028 с длительностью лечения менее количества дней, определенных Программой и </w:t>
      </w:r>
      <w:r>
        <w:rPr>
          <w:color w:val="000000" w:themeColor="text1"/>
        </w:rPr>
        <w:t>файлом «Группировщик».</w:t>
      </w:r>
      <w:r w:rsidRPr="00C74805">
        <w:rPr>
          <w:color w:val="000000" w:themeColor="text1"/>
        </w:rPr>
        <w:t>.</w:t>
      </w:r>
    </w:p>
    <w:p w14:paraId="6B5156DA" w14:textId="1A148435" w:rsidR="004247C2" w:rsidRPr="00F73101" w:rsidRDefault="00C96620" w:rsidP="00D9070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73101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1.2. </w:t>
      </w:r>
      <w:r w:rsidR="00C97E6B" w:rsidRPr="00F73101">
        <w:rPr>
          <w:rFonts w:ascii="Times New Roman" w:hAnsi="Times New Roman" w:cs="Times New Roman"/>
          <w:color w:val="auto"/>
          <w:sz w:val="28"/>
          <w:szCs w:val="28"/>
        </w:rPr>
        <w:t xml:space="preserve">Законченный случай оказания медицинской помощи по </w:t>
      </w:r>
      <w:proofErr w:type="gramStart"/>
      <w:r w:rsidR="00C97E6B" w:rsidRPr="00F73101">
        <w:rPr>
          <w:rFonts w:ascii="Times New Roman" w:hAnsi="Times New Roman" w:cs="Times New Roman"/>
          <w:color w:val="auto"/>
          <w:sz w:val="28"/>
          <w:szCs w:val="28"/>
        </w:rPr>
        <w:t>КСГ,  оплачивается</w:t>
      </w:r>
      <w:proofErr w:type="gramEnd"/>
      <w:r w:rsidR="00C97E6B" w:rsidRPr="00F73101">
        <w:rPr>
          <w:rFonts w:ascii="Times New Roman" w:hAnsi="Times New Roman" w:cs="Times New Roman"/>
          <w:color w:val="auto"/>
          <w:sz w:val="28"/>
          <w:szCs w:val="28"/>
        </w:rPr>
        <w:t xml:space="preserve"> в полном объеме независимо от длительности лечения. При этом в случае наличия оснований </w:t>
      </w:r>
      <w:r w:rsidR="005F3819" w:rsidRPr="00F73101">
        <w:rPr>
          <w:rFonts w:ascii="Times New Roman" w:hAnsi="Times New Roman" w:cs="Times New Roman"/>
          <w:color w:val="auto"/>
          <w:sz w:val="28"/>
          <w:szCs w:val="28"/>
        </w:rPr>
        <w:t>превратности</w:t>
      </w:r>
      <w:r w:rsidR="00C97E6B" w:rsidRPr="00F73101">
        <w:rPr>
          <w:rFonts w:ascii="Times New Roman" w:hAnsi="Times New Roman" w:cs="Times New Roman"/>
          <w:color w:val="auto"/>
          <w:sz w:val="28"/>
          <w:szCs w:val="28"/>
        </w:rPr>
        <w:t>, не связанных с длительностью лечения, случай оказания медицинской помощи оплачивается как прерванный на общих основаниях.</w:t>
      </w:r>
    </w:p>
    <w:p w14:paraId="625E57D4" w14:textId="4CA54D09" w:rsidR="004247C2" w:rsidRDefault="004247C2" w:rsidP="00FD5C8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73101">
        <w:rPr>
          <w:rFonts w:ascii="Times New Roman" w:hAnsi="Times New Roman" w:cs="Times New Roman"/>
          <w:color w:val="auto"/>
          <w:sz w:val="28"/>
          <w:szCs w:val="28"/>
        </w:rPr>
        <w:t>1.3. Размер</w:t>
      </w:r>
      <w:r w:rsidRPr="00F73101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оплаты случаев оказания медицинской помощи, являющихся прерванными, за исключением основания, связанного с проведением лекарственной терапии при ЗНО не в полном объеме, определяется в зависимости от выполнения хирургического вмешательства и (или) проведения тромболитической терапии, являющихся классификационным критерием отнесения данного случая лечения к конкретной КСГ</w:t>
      </w:r>
      <w:r w:rsidR="005F3819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14:paraId="58B379C7" w14:textId="77777777" w:rsidR="00B8745F" w:rsidRPr="00C74805" w:rsidRDefault="00B8745F" w:rsidP="00B8745F">
      <w:pPr>
        <w:pStyle w:val="ConsPlusNormal"/>
        <w:ind w:firstLine="567"/>
        <w:jc w:val="both"/>
        <w:rPr>
          <w:color w:val="000000" w:themeColor="text1"/>
        </w:rPr>
      </w:pPr>
      <w:bookmarkStart w:id="2" w:name="_Hlk219885478"/>
      <w:r w:rsidRPr="00C74805">
        <w:rPr>
          <w:color w:val="000000" w:themeColor="text1"/>
        </w:rPr>
        <w:t xml:space="preserve">В случае, если пациенту было выполнено хирургическое вмешательство и (или) была проведена </w:t>
      </w:r>
      <w:proofErr w:type="spellStart"/>
      <w:r w:rsidRPr="00C74805">
        <w:rPr>
          <w:color w:val="000000" w:themeColor="text1"/>
        </w:rPr>
        <w:t>тромболитическая</w:t>
      </w:r>
      <w:proofErr w:type="spellEnd"/>
      <w:r w:rsidRPr="00C74805">
        <w:rPr>
          <w:color w:val="000000" w:themeColor="text1"/>
        </w:rPr>
        <w:t xml:space="preserve"> терапия, случай оплачивается </w:t>
      </w:r>
      <w:r w:rsidRPr="00C74805">
        <w:rPr>
          <w:color w:val="000000" w:themeColor="text1"/>
        </w:rPr>
        <w:br/>
        <w:t>в размере:</w:t>
      </w:r>
    </w:p>
    <w:p w14:paraId="7853A420" w14:textId="69D46AA3" w:rsidR="00B8745F" w:rsidRPr="00C74805" w:rsidRDefault="00B8745F" w:rsidP="00B8745F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 xml:space="preserve">- при длительности лечения 3 дня и менее – </w:t>
      </w:r>
      <w:r>
        <w:rPr>
          <w:color w:val="000000" w:themeColor="text1"/>
        </w:rPr>
        <w:t>9</w:t>
      </w:r>
      <w:r w:rsidRPr="00C74805">
        <w:rPr>
          <w:color w:val="000000" w:themeColor="text1"/>
        </w:rPr>
        <w:t xml:space="preserve">0 процентов </w:t>
      </w:r>
      <w:r w:rsidRPr="00C74805">
        <w:rPr>
          <w:color w:val="000000" w:themeColor="text1"/>
        </w:rPr>
        <w:br/>
        <w:t>от стоимости КСГ;</w:t>
      </w:r>
    </w:p>
    <w:p w14:paraId="3BCC61DA" w14:textId="03D638E3" w:rsidR="00B8745F" w:rsidRPr="00C74805" w:rsidRDefault="00B8745F" w:rsidP="00B8745F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 xml:space="preserve">- при длительности лечения более 3-х дней – 100 процентов  </w:t>
      </w:r>
      <w:r w:rsidRPr="00C74805">
        <w:rPr>
          <w:color w:val="000000" w:themeColor="text1"/>
        </w:rPr>
        <w:br/>
        <w:t>от стоимости КСГ.</w:t>
      </w:r>
    </w:p>
    <w:p w14:paraId="4D5E03FF" w14:textId="77777777" w:rsidR="00B8745F" w:rsidRPr="00C74805" w:rsidRDefault="00B8745F" w:rsidP="00B8745F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 xml:space="preserve">Если хирургическое вмешательство и (или) </w:t>
      </w:r>
      <w:proofErr w:type="spellStart"/>
      <w:r w:rsidRPr="00C74805">
        <w:rPr>
          <w:color w:val="000000" w:themeColor="text1"/>
        </w:rPr>
        <w:t>тромболитическая</w:t>
      </w:r>
      <w:proofErr w:type="spellEnd"/>
      <w:r w:rsidRPr="00C74805">
        <w:rPr>
          <w:color w:val="000000" w:themeColor="text1"/>
        </w:rPr>
        <w:t xml:space="preserve"> терапия не проводились, случай оплачивается в размере:</w:t>
      </w:r>
    </w:p>
    <w:p w14:paraId="2ACC2E39" w14:textId="6D06141F" w:rsidR="00B8745F" w:rsidRPr="00C74805" w:rsidRDefault="00B8745F" w:rsidP="00B8745F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 xml:space="preserve">- при длительности лечения 3 дня и менее – 50 процентов   </w:t>
      </w:r>
      <w:r w:rsidRPr="00C74805">
        <w:rPr>
          <w:color w:val="000000" w:themeColor="text1"/>
        </w:rPr>
        <w:br/>
        <w:t>от стоимости КСГ;</w:t>
      </w:r>
    </w:p>
    <w:p w14:paraId="7615F95A" w14:textId="0C4502FC" w:rsidR="00B8745F" w:rsidRPr="00C74805" w:rsidRDefault="00B8745F" w:rsidP="00B8745F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 xml:space="preserve">- при длительности лечения более 3-х дней – 80 процентов   </w:t>
      </w:r>
      <w:r w:rsidRPr="00C74805">
        <w:rPr>
          <w:color w:val="000000" w:themeColor="text1"/>
        </w:rPr>
        <w:br/>
        <w:t>от стоимости КСГ.</w:t>
      </w:r>
    </w:p>
    <w:bookmarkEnd w:id="2"/>
    <w:p w14:paraId="0C1CD434" w14:textId="77777777" w:rsidR="00FD5C86" w:rsidRPr="00F73101" w:rsidRDefault="00FD5C86" w:rsidP="00D907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952CE43" w14:textId="77777777" w:rsidR="00F33AB8" w:rsidRPr="00F73101" w:rsidRDefault="00F33AB8" w:rsidP="00F33AB8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73101">
        <w:rPr>
          <w:rFonts w:ascii="Times New Roman" w:hAnsi="Times New Roman" w:cs="Times New Roman"/>
          <w:b/>
          <w:color w:val="auto"/>
          <w:sz w:val="28"/>
          <w:szCs w:val="28"/>
        </w:rPr>
        <w:t>2. Оплата по одной КСГ в рамках одного случая лечения.</w:t>
      </w:r>
    </w:p>
    <w:p w14:paraId="41551CD6" w14:textId="173EFE36" w:rsidR="00F33AB8" w:rsidRPr="00F73101" w:rsidRDefault="00F33AB8" w:rsidP="00F33A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3101">
        <w:rPr>
          <w:rFonts w:ascii="Times New Roman" w:hAnsi="Times New Roman" w:cs="Times New Roman"/>
          <w:sz w:val="28"/>
          <w:szCs w:val="28"/>
        </w:rPr>
        <w:t xml:space="preserve">В случае,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</w:t>
      </w:r>
      <w:hyperlink w:anchor="_2._Оплата_по" w:history="1">
        <w:r w:rsidRPr="00F73101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по двум КСГ</w:t>
        </w:r>
      </w:hyperlink>
      <w:r w:rsidRPr="00F73101">
        <w:rPr>
          <w:rFonts w:ascii="Times New Roman" w:hAnsi="Times New Roman" w:cs="Times New Roman"/>
          <w:sz w:val="28"/>
          <w:szCs w:val="28"/>
        </w:rPr>
        <w:t xml:space="preserve">, оплата производится в рамках одного случая лечения по КСГ с наибольшим размером оплаты, а отнесение такого случая </w:t>
      </w:r>
      <w:hyperlink w:anchor="_1._Прерванные_случаи" w:history="1">
        <w:r w:rsidRPr="00F73101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к прерванным</w:t>
        </w:r>
      </w:hyperlink>
      <w:r w:rsidRPr="00F73101">
        <w:rPr>
          <w:rFonts w:ascii="Times New Roman" w:hAnsi="Times New Roman" w:cs="Times New Roman"/>
          <w:sz w:val="28"/>
          <w:szCs w:val="28"/>
        </w:rPr>
        <w:t xml:space="preserve"> по основанию перевода пациента из одного отделения медицинской организации в другое не производится.</w:t>
      </w:r>
    </w:p>
    <w:p w14:paraId="5E3F5C60" w14:textId="4D2A1824" w:rsidR="00F33AB8" w:rsidRPr="00F73101" w:rsidRDefault="00F33AB8" w:rsidP="00C97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61165C6" w14:textId="2F3DB151" w:rsidR="00C96620" w:rsidRPr="00F73101" w:rsidRDefault="005B5428" w:rsidP="00C96620">
      <w:pPr>
        <w:pStyle w:val="1"/>
        <w:spacing w:before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</w:pPr>
      <w:bookmarkStart w:id="3" w:name="_2._Оплата_по"/>
      <w:bookmarkStart w:id="4" w:name="_3._Оплата_по"/>
      <w:bookmarkEnd w:id="3"/>
      <w:bookmarkEnd w:id="4"/>
      <w:r w:rsidRPr="00F73101"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t>3</w:t>
      </w:r>
      <w:r w:rsidR="00C96620" w:rsidRPr="00F73101"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t xml:space="preserve">. Оплата по двум КСГ в рамках одного пролеченного случая </w:t>
      </w:r>
    </w:p>
    <w:p w14:paraId="2545FB47" w14:textId="77777777" w:rsidR="00F630F4" w:rsidRPr="00C74805" w:rsidRDefault="00F630F4" w:rsidP="00F630F4">
      <w:pPr>
        <w:pStyle w:val="ConsPlusNormal"/>
        <w:ind w:firstLine="567"/>
        <w:jc w:val="both"/>
        <w:rPr>
          <w:color w:val="000000" w:themeColor="text1"/>
        </w:rPr>
      </w:pPr>
      <w:bookmarkStart w:id="5" w:name="_Hlk216086992"/>
      <w:r w:rsidRPr="00C74805">
        <w:rPr>
          <w:color w:val="000000" w:themeColor="text1"/>
        </w:rPr>
        <w:t xml:space="preserve">Медицинская помощь, оказываемая пациентам одновременно по двум и более КСГ осуществляется </w:t>
      </w:r>
      <w:bookmarkEnd w:id="5"/>
      <w:r w:rsidRPr="00C74805">
        <w:rPr>
          <w:color w:val="000000" w:themeColor="text1"/>
        </w:rPr>
        <w:t>в следующих случаях:</w:t>
      </w:r>
    </w:p>
    <w:p w14:paraId="08C594A9" w14:textId="77777777" w:rsidR="00F630F4" w:rsidRPr="00C74805" w:rsidRDefault="00F630F4" w:rsidP="00F630F4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 xml:space="preserve">1. Перевод пациента из одного отделения медицинской организации </w:t>
      </w:r>
      <w:r w:rsidRPr="00C74805">
        <w:rPr>
          <w:color w:val="000000" w:themeColor="text1"/>
        </w:rPr>
        <w:br/>
        <w:t xml:space="preserve">в другое в рамках круглосуточного или дневного стационаров (в том числе </w:t>
      </w:r>
      <w:r w:rsidRPr="00C74805">
        <w:rPr>
          <w:color w:val="000000" w:themeColor="text1"/>
        </w:rPr>
        <w:br/>
        <w:t xml:space="preserve">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МКБ-10 и </w:t>
      </w:r>
      <w:r w:rsidRPr="00C74805">
        <w:rPr>
          <w:color w:val="000000" w:themeColor="text1"/>
        </w:rPr>
        <w:br/>
        <w:t xml:space="preserve">не являющегося следствием закономерного прогрессирования основного заболевания, внутрибольничной инфекции или осложнением основного </w:t>
      </w:r>
      <w:r w:rsidRPr="00C74805">
        <w:rPr>
          <w:color w:val="000000" w:themeColor="text1"/>
        </w:rPr>
        <w:lastRenderedPageBreak/>
        <w:t xml:space="preserve">заболевания, а также при переводе пациента из одной медицинской организации в другую; оба случая лечения заболевания подлежат оплате </w:t>
      </w:r>
      <w:r w:rsidRPr="00C74805">
        <w:rPr>
          <w:color w:val="000000" w:themeColor="text1"/>
        </w:rPr>
        <w:br/>
        <w:t>в рамках соответствующих КСГ, при этом случай лечения до осуществления перевода относится к прерванным по установленным пунктом 4.1 данного раздела рекомендаций основаниям;</w:t>
      </w:r>
    </w:p>
    <w:p w14:paraId="1EE4BDE9" w14:textId="77777777" w:rsidR="00F630F4" w:rsidRPr="00C74805" w:rsidRDefault="00F630F4" w:rsidP="00F630F4">
      <w:pPr>
        <w:pStyle w:val="ConsPlusNormal"/>
        <w:tabs>
          <w:tab w:val="left" w:pos="993"/>
        </w:tabs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 xml:space="preserve">2. Проведение медицинской реабилитации пациента после завершения лечения в той же медицинской организации по поводу заболевания, </w:t>
      </w:r>
      <w:r w:rsidRPr="00C74805">
        <w:rPr>
          <w:color w:val="000000" w:themeColor="text1"/>
        </w:rPr>
        <w:br/>
        <w:t>по которому осуществлялось лечение;</w:t>
      </w:r>
    </w:p>
    <w:p w14:paraId="4856550F" w14:textId="77777777" w:rsidR="00F630F4" w:rsidRPr="00C74805" w:rsidRDefault="00F630F4" w:rsidP="00F630F4">
      <w:pPr>
        <w:pStyle w:val="ConsPlusNormal"/>
        <w:tabs>
          <w:tab w:val="left" w:pos="993"/>
        </w:tabs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3. Оказание медицинской помощи, связанной с установкой, заменой порт-системы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14:paraId="3309E9E1" w14:textId="77777777" w:rsidR="00F630F4" w:rsidRPr="00C74805" w:rsidRDefault="00F630F4" w:rsidP="00F630F4">
      <w:pPr>
        <w:pStyle w:val="ConsPlusNormal"/>
        <w:tabs>
          <w:tab w:val="left" w:pos="993"/>
        </w:tabs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 xml:space="preserve">4. Этапное хирургическое лечение при злокачественных новообразованиях, не предусматривающее выписку пациента из стационара </w:t>
      </w:r>
      <w:r w:rsidRPr="00C74805">
        <w:rPr>
          <w:i/>
          <w:color w:val="000000" w:themeColor="text1"/>
        </w:rPr>
        <w:t>(например: удаление первичной опухоли кишечника с формированием колостомы (операция 1) и закрытие ранее сформированной колостомы (операция 2))</w:t>
      </w:r>
      <w:r w:rsidRPr="00C74805">
        <w:rPr>
          <w:color w:val="000000" w:themeColor="text1"/>
        </w:rPr>
        <w:t>;</w:t>
      </w:r>
    </w:p>
    <w:p w14:paraId="1E5E36E1" w14:textId="77777777" w:rsidR="00F630F4" w:rsidRPr="00C74805" w:rsidRDefault="00F630F4" w:rsidP="00F630F4">
      <w:pPr>
        <w:pStyle w:val="ConsPlusNormal"/>
        <w:tabs>
          <w:tab w:val="left" w:pos="993"/>
        </w:tabs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 xml:space="preserve">5. Проведение </w:t>
      </w:r>
      <w:proofErr w:type="spellStart"/>
      <w:r w:rsidRPr="00C74805">
        <w:rPr>
          <w:color w:val="000000" w:themeColor="text1"/>
        </w:rPr>
        <w:t>реинфузии</w:t>
      </w:r>
      <w:proofErr w:type="spellEnd"/>
      <w:r w:rsidRPr="00C74805">
        <w:rPr>
          <w:color w:val="000000" w:themeColor="text1"/>
        </w:rPr>
        <w:t xml:space="preserve"> </w:t>
      </w:r>
      <w:proofErr w:type="spellStart"/>
      <w:r w:rsidRPr="00C74805">
        <w:rPr>
          <w:color w:val="000000" w:themeColor="text1"/>
        </w:rPr>
        <w:t>аутокрови</w:t>
      </w:r>
      <w:proofErr w:type="spellEnd"/>
      <w:r w:rsidRPr="00C74805">
        <w:rPr>
          <w:color w:val="000000" w:themeColor="text1"/>
        </w:rPr>
        <w:t xml:space="preserve">, баллонной внутриаортальной </w:t>
      </w:r>
      <w:proofErr w:type="spellStart"/>
      <w:r w:rsidRPr="00C74805">
        <w:rPr>
          <w:color w:val="000000" w:themeColor="text1"/>
        </w:rPr>
        <w:t>контрпульсации</w:t>
      </w:r>
      <w:proofErr w:type="spellEnd"/>
      <w:r w:rsidRPr="00C74805">
        <w:rPr>
          <w:color w:val="000000" w:themeColor="text1"/>
        </w:rPr>
        <w:t xml:space="preserve"> или экстракорпоральной мембранной оксигенации на фоне лечения основного заболевания;</w:t>
      </w:r>
    </w:p>
    <w:p w14:paraId="1F6C1CEC" w14:textId="77777777" w:rsidR="00F630F4" w:rsidRPr="00C74805" w:rsidRDefault="00F630F4" w:rsidP="00F630F4">
      <w:pPr>
        <w:pStyle w:val="ConsPlusNormal"/>
        <w:tabs>
          <w:tab w:val="left" w:pos="993"/>
        </w:tabs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 xml:space="preserve">6. Дородовая госпитализация пациентки в отделение патологии беременности в случае пребывания в отделении патологии беременности </w:t>
      </w:r>
      <w:r w:rsidRPr="00C74805">
        <w:rPr>
          <w:color w:val="000000" w:themeColor="text1"/>
        </w:rPr>
        <w:br/>
        <w:t>в течение 6 дней и более с последующим родоразрешением.</w:t>
      </w:r>
    </w:p>
    <w:p w14:paraId="119E52A5" w14:textId="77777777" w:rsidR="00F630F4" w:rsidRPr="00C74805" w:rsidRDefault="00F630F4" w:rsidP="00F630F4">
      <w:pPr>
        <w:pStyle w:val="ConsPlusNormal"/>
        <w:tabs>
          <w:tab w:val="left" w:pos="993"/>
        </w:tabs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 10:</w:t>
      </w:r>
    </w:p>
    <w:p w14:paraId="01D52D4E" w14:textId="77777777" w:rsidR="00F630F4" w:rsidRPr="00C74805" w:rsidRDefault="00F630F4" w:rsidP="00F630F4">
      <w:pPr>
        <w:pStyle w:val="ConsPlusNormal"/>
        <w:tabs>
          <w:tab w:val="left" w:pos="993"/>
        </w:tabs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- O14.1 Тяжелая преэклампсия;</w:t>
      </w:r>
    </w:p>
    <w:p w14:paraId="6A37C700" w14:textId="77777777" w:rsidR="00F630F4" w:rsidRPr="00C74805" w:rsidRDefault="00F630F4" w:rsidP="00F630F4">
      <w:pPr>
        <w:pStyle w:val="ConsPlusNormal"/>
        <w:tabs>
          <w:tab w:val="left" w:pos="993"/>
        </w:tabs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- O34.2 Послеоперационный рубец матки, требующий предоставления медицинской помощи матери;</w:t>
      </w:r>
    </w:p>
    <w:p w14:paraId="78DA37A5" w14:textId="77777777" w:rsidR="00F630F4" w:rsidRPr="00C74805" w:rsidRDefault="00F630F4" w:rsidP="00F630F4">
      <w:pPr>
        <w:pStyle w:val="ConsPlusNormal"/>
        <w:tabs>
          <w:tab w:val="left" w:pos="993"/>
        </w:tabs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- O36.3 Признаки внутриутробной гипоксии плода, требующие предоставления медицинской помощи матери;</w:t>
      </w:r>
    </w:p>
    <w:p w14:paraId="6695B451" w14:textId="77777777" w:rsidR="00F630F4" w:rsidRPr="00C74805" w:rsidRDefault="00F630F4" w:rsidP="00F630F4">
      <w:pPr>
        <w:pStyle w:val="ConsPlusNormal"/>
        <w:tabs>
          <w:tab w:val="left" w:pos="993"/>
        </w:tabs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- O36.4 Внутриутробная гибель плода, требующая предоставления медицинской помощи матери;</w:t>
      </w:r>
    </w:p>
    <w:p w14:paraId="18337F8A" w14:textId="77777777" w:rsidR="00F630F4" w:rsidRPr="00C74805" w:rsidRDefault="00F630F4" w:rsidP="00F630F4">
      <w:pPr>
        <w:pStyle w:val="ConsPlusNormal"/>
        <w:tabs>
          <w:tab w:val="left" w:pos="993"/>
        </w:tabs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- O42.2 Преждевременный разрыв плодных оболочек, задержка родов, связанная с проводимой терапией;</w:t>
      </w:r>
    </w:p>
    <w:p w14:paraId="0AB08B22" w14:textId="77777777" w:rsidR="00F630F4" w:rsidRPr="00C74805" w:rsidRDefault="00F630F4" w:rsidP="00F630F4">
      <w:pPr>
        <w:pStyle w:val="ConsPlusNormal"/>
        <w:ind w:firstLine="539"/>
        <w:jc w:val="both"/>
        <w:rPr>
          <w:color w:val="000000" w:themeColor="text1"/>
        </w:rPr>
      </w:pPr>
      <w:r w:rsidRPr="00C74805">
        <w:rPr>
          <w:color w:val="000000" w:themeColor="text1"/>
        </w:rPr>
        <w:t xml:space="preserve">7. Наличие у пациента тяжелой сопутствующей патологии, требующей </w:t>
      </w:r>
      <w:r w:rsidRPr="00C74805">
        <w:rPr>
          <w:color w:val="000000" w:themeColor="text1"/>
        </w:rPr>
        <w:br/>
        <w:t>в ходе оказания медицинской помощи в период госпитализации имплантации в организм пациента медицинского изделия;</w:t>
      </w:r>
    </w:p>
    <w:p w14:paraId="31D63B18" w14:textId="77777777" w:rsidR="00F630F4" w:rsidRPr="00C74805" w:rsidRDefault="00F630F4" w:rsidP="00F630F4">
      <w:pPr>
        <w:pStyle w:val="ConsPlusNormal"/>
        <w:ind w:firstLine="539"/>
        <w:jc w:val="both"/>
        <w:rPr>
          <w:color w:val="000000" w:themeColor="text1"/>
        </w:rPr>
      </w:pPr>
      <w:r w:rsidRPr="00C74805">
        <w:rPr>
          <w:color w:val="000000" w:themeColor="text1"/>
        </w:rPr>
        <w:t xml:space="preserve">8. Проведение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</w:t>
      </w:r>
      <w:r w:rsidRPr="00C74805">
        <w:rPr>
          <w:color w:val="000000" w:themeColor="text1"/>
        </w:rPr>
        <w:br/>
        <w:t>к иммунизации;</w:t>
      </w:r>
    </w:p>
    <w:p w14:paraId="02A5D3DA" w14:textId="77777777" w:rsidR="00F630F4" w:rsidRDefault="00F630F4" w:rsidP="00F630F4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9. Проведение антимикробной терапии инфекций, вызванных полирезистентными микроорганизмами.</w:t>
      </w:r>
    </w:p>
    <w:p w14:paraId="21F4872A" w14:textId="77777777" w:rsidR="00F630F4" w:rsidRPr="00C74805" w:rsidRDefault="00F630F4" w:rsidP="00F630F4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10. 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дней.</w:t>
      </w:r>
    </w:p>
    <w:p w14:paraId="3CF21D4A" w14:textId="77777777" w:rsidR="00F630F4" w:rsidRPr="00170748" w:rsidRDefault="00F630F4" w:rsidP="00F630F4">
      <w:pPr>
        <w:pStyle w:val="ConsPlusNormal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11. В случае</w:t>
      </w:r>
      <w:r w:rsidRPr="00170748">
        <w:rPr>
          <w:color w:val="000000" w:themeColor="text1"/>
        </w:rPr>
        <w:t xml:space="preserve"> выявлени</w:t>
      </w:r>
      <w:r>
        <w:rPr>
          <w:color w:val="000000" w:themeColor="text1"/>
        </w:rPr>
        <w:t>я</w:t>
      </w:r>
      <w:r w:rsidRPr="00170748">
        <w:rPr>
          <w:color w:val="000000" w:themeColor="text1"/>
        </w:rPr>
        <w:t xml:space="preserve"> у маломобильного гражданина в ходе проведения диспансеризации </w:t>
      </w:r>
      <w:r>
        <w:rPr>
          <w:color w:val="000000" w:themeColor="text1"/>
        </w:rPr>
        <w:t xml:space="preserve"> в стационарных условиях по КСГ </w:t>
      </w:r>
      <w:r w:rsidRPr="00A3002E">
        <w:rPr>
          <w:color w:val="000000" w:themeColor="text1"/>
        </w:rPr>
        <w:t>st36.049</w:t>
      </w:r>
      <w:r>
        <w:rPr>
          <w:color w:val="000000" w:themeColor="text1"/>
        </w:rPr>
        <w:t xml:space="preserve"> «</w:t>
      </w:r>
      <w:r w:rsidRPr="00A3002E">
        <w:rPr>
          <w:color w:val="000000" w:themeColor="text1"/>
        </w:rPr>
        <w:t>Госпитализация маломобильных граждан в целях прохождения диспансеризации, первый этап (второй этап при наличии показаний)</w:t>
      </w:r>
      <w:r>
        <w:rPr>
          <w:color w:val="000000" w:themeColor="text1"/>
        </w:rPr>
        <w:t xml:space="preserve">» </w:t>
      </w:r>
      <w:r w:rsidRPr="00170748">
        <w:rPr>
          <w:color w:val="000000" w:themeColor="text1"/>
        </w:rPr>
        <w:t>заболеваний и (или) состояний, требующих оказания ему специализированной, в том числе высокотехнологичной, медицинской помощи</w:t>
      </w:r>
      <w:r>
        <w:rPr>
          <w:color w:val="000000" w:themeColor="text1"/>
        </w:rPr>
        <w:t xml:space="preserve"> и оказания</w:t>
      </w:r>
      <w:r w:rsidRPr="00170748">
        <w:rPr>
          <w:color w:val="000000" w:themeColor="text1"/>
        </w:rPr>
        <w:t xml:space="preserve"> медицинск</w:t>
      </w:r>
      <w:r>
        <w:rPr>
          <w:color w:val="000000" w:themeColor="text1"/>
        </w:rPr>
        <w:t>ой</w:t>
      </w:r>
      <w:r w:rsidRPr="00170748">
        <w:rPr>
          <w:color w:val="000000" w:themeColor="text1"/>
        </w:rPr>
        <w:t xml:space="preserve"> организаци</w:t>
      </w:r>
      <w:r>
        <w:rPr>
          <w:color w:val="000000" w:themeColor="text1"/>
        </w:rPr>
        <w:t>ей</w:t>
      </w:r>
      <w:r w:rsidRPr="00170748">
        <w:rPr>
          <w:color w:val="000000" w:themeColor="text1"/>
        </w:rPr>
        <w:t>, проводивш</w:t>
      </w:r>
      <w:r>
        <w:rPr>
          <w:color w:val="000000" w:themeColor="text1"/>
        </w:rPr>
        <w:t>ей</w:t>
      </w:r>
      <w:r w:rsidRPr="00170748">
        <w:rPr>
          <w:color w:val="000000" w:themeColor="text1"/>
        </w:rPr>
        <w:t xml:space="preserve"> диспансеризацию в стационарных условиях</w:t>
      </w:r>
      <w:r>
        <w:rPr>
          <w:color w:val="000000" w:themeColor="text1"/>
        </w:rPr>
        <w:t xml:space="preserve">, </w:t>
      </w:r>
      <w:r w:rsidRPr="00170748">
        <w:rPr>
          <w:color w:val="000000" w:themeColor="text1"/>
        </w:rPr>
        <w:t xml:space="preserve"> </w:t>
      </w:r>
      <w:r>
        <w:rPr>
          <w:color w:val="000000" w:themeColor="text1"/>
        </w:rPr>
        <w:t>соответствующей</w:t>
      </w:r>
      <w:r w:rsidRPr="00170748">
        <w:rPr>
          <w:color w:val="000000" w:themeColor="text1"/>
        </w:rPr>
        <w:t xml:space="preserve"> медицинской помощи в соответствии с законодательством Российской Федерации.</w:t>
      </w:r>
    </w:p>
    <w:p w14:paraId="261E7AC2" w14:textId="77777777" w:rsidR="00206323" w:rsidRPr="00F73101" w:rsidRDefault="00206323" w:rsidP="00C966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C6745DD" w14:textId="61670217" w:rsidR="0084610E" w:rsidRPr="00F73101" w:rsidRDefault="00964D7D" w:rsidP="00875918">
      <w:pPr>
        <w:pStyle w:val="1"/>
        <w:spacing w:before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</w:pPr>
      <w:r w:rsidRPr="00F73101"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t>4</w:t>
      </w:r>
      <w:r w:rsidR="0084610E" w:rsidRPr="00F73101"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t>. Оплата случаев лечения, предполагающих сочетание оказания высокотехнологичной и специализирован</w:t>
      </w:r>
      <w:r w:rsidR="00FD5C86" w:rsidRPr="00F73101"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t>ной медицинской помощи пациенту</w:t>
      </w:r>
    </w:p>
    <w:p w14:paraId="47C81ACD" w14:textId="77777777" w:rsidR="00D2302E" w:rsidRPr="00F73101" w:rsidRDefault="00D2302E" w:rsidP="00D2302E"/>
    <w:p w14:paraId="20F032B6" w14:textId="1A8F2C44" w:rsidR="0084610E" w:rsidRPr="00F73101" w:rsidRDefault="00964D7D" w:rsidP="0063154F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4</w:t>
      </w:r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.1. 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включенного в Перечень видов ВМП, либо после оказания </w:t>
      </w:r>
      <w:r w:rsidR="001B27C8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ВМП</w:t>
      </w:r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определяются показания к оказанию специализированной медицинской помощи, указанные случаи оплачиваются дважды, в рамках специализированной медицинской помощи по соответствующей КСГ, а в рамках </w:t>
      </w:r>
      <w:r w:rsidR="001B27C8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ВМП - </w:t>
      </w:r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 нормативу (среднему нормативу) финансовых затрат на единицу объема медицинской помощи. При этом предоперационный и послеоперационный период включается в законченный случай лечения как для специализированной, так и для высокотехнологичной медицинской помощи, и не может быть представлен к оплате по второму тарифу. </w:t>
      </w:r>
    </w:p>
    <w:p w14:paraId="62EB26E8" w14:textId="783BE255" w:rsidR="00D2302E" w:rsidRPr="00F73101" w:rsidRDefault="0084610E" w:rsidP="006315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пациенту в момент оказания </w:t>
      </w:r>
      <w:r w:rsidR="001B27C8"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>ВМП</w:t>
      </w:r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D04956" w:rsidRPr="00F73101">
        <w:t xml:space="preserve"> </w:t>
      </w:r>
      <w:r w:rsidR="00D04956"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профилям «неонатология», «детская хирургия в период новорожденности», «офтальмология», «сердечно-сосудистая хирургия», «педиатрия», «торакальная хирургия» </w:t>
      </w:r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показания к проведению </w:t>
      </w:r>
      <w:hyperlink w:anchor="_3.8._Проведение_иммунизации" w:history="1">
        <w:r w:rsidRPr="00F73101">
          <w:rPr>
            <w:rStyle w:val="af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иммунизации против респираторно-синцитиальной вирусной (РСВ)</w:t>
        </w:r>
      </w:hyperlink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инфекции, то данный случай оплачивается по двум (нескольким) тарифам: в рамках </w:t>
      </w:r>
      <w:r w:rsidR="001B27C8"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ВМП </w:t>
      </w:r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соответствующему нормативу (среднему нормативу) финансовых затрат на единицу объема медицинской помощи и по соответствующей КСГ в рамках специализированной медицинской помощи. </w:t>
      </w:r>
    </w:p>
    <w:p w14:paraId="39D63AAC" w14:textId="24762160" w:rsidR="0084610E" w:rsidRPr="00F73101" w:rsidRDefault="0084610E" w:rsidP="006315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Кратность применения КСГ «Проведение иммунизации против респираторно-синцитиальной вирусной инфекции» должна соответствовать количеству введений 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паливизумаба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иммунизации за весь период госпитализации.</w:t>
      </w:r>
    </w:p>
    <w:p w14:paraId="6FF66AA1" w14:textId="77777777" w:rsidR="00FD5C86" w:rsidRPr="00F73101" w:rsidRDefault="00FD5C86" w:rsidP="006315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5D1D8C" w14:textId="00E950A0" w:rsidR="0084610E" w:rsidRPr="00F73101" w:rsidRDefault="0063154F" w:rsidP="0063154F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4.2</w:t>
      </w:r>
      <w:r w:rsidR="000E2AF4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Медицинская помощь в неотложной и экстренной формах, а также медицинская реабилитация в соответствии с порядками оказания медицинской помощи, на основе клинических рекомендаций и с учетом стандартов медицинской помощи, может быть предоставлена родителям (законным представителям), госпитализированным по уходу за детьми, страдающими тяжелыми хроническими </w:t>
      </w:r>
      <w:proofErr w:type="spellStart"/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инвалидизирующими</w:t>
      </w:r>
      <w:proofErr w:type="spellEnd"/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заболеваниями, требующими </w:t>
      </w:r>
      <w:proofErr w:type="spellStart"/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сверхдлительных</w:t>
      </w:r>
      <w:proofErr w:type="spellEnd"/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сроков лечения,</w:t>
      </w:r>
      <w:r w:rsidR="00D968E3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при оказании детям специализированной либо высокотехнологичной медицинской помощи</w:t>
      </w:r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 оплачивается медицинским организациям педиатрического профиля, имеющим необходимые лицензии (уведомления на оказание медицинской деятельности), в соответствии с установленными способами оплаты.</w:t>
      </w:r>
    </w:p>
    <w:p w14:paraId="31432C06" w14:textId="77777777" w:rsidR="0084610E" w:rsidRPr="00F73101" w:rsidRDefault="0084610E" w:rsidP="001B27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ED7198" w14:textId="525626D6" w:rsidR="0084610E" w:rsidRPr="00F73101" w:rsidRDefault="0063154F" w:rsidP="001B27C8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bookmarkStart w:id="6" w:name="_6._Оплата_случаев"/>
      <w:bookmarkEnd w:id="6"/>
      <w:r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lastRenderedPageBreak/>
        <w:t>5</w:t>
      </w:r>
      <w:r w:rsidR="0084610E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. Оплата случаев лечения по профилю «Акушерство и гинекология».</w:t>
      </w:r>
    </w:p>
    <w:p w14:paraId="0AEF1404" w14:textId="77777777" w:rsidR="000E2AF4" w:rsidRPr="00F73101" w:rsidRDefault="000E2AF4" w:rsidP="000E2AF4"/>
    <w:p w14:paraId="4409B7AA" w14:textId="77777777" w:rsidR="00F630F4" w:rsidRPr="00C74805" w:rsidRDefault="00F630F4" w:rsidP="00F630F4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 xml:space="preserve">В стационарных условиях в стоимость КСГ по профилю «Акушерство и гинекология», предусматривающих родоразрешение, включены расходы </w:t>
      </w:r>
      <w:r w:rsidRPr="00C74805">
        <w:rPr>
          <w:color w:val="000000" w:themeColor="text1"/>
        </w:rPr>
        <w:br/>
        <w:t xml:space="preserve">на пребывание новорожденного в медицинской организации, где произошли роды. Пребывание здорового новорожденного в медицинской организации </w:t>
      </w:r>
      <w:r w:rsidRPr="00C74805">
        <w:rPr>
          <w:color w:val="000000" w:themeColor="text1"/>
        </w:rPr>
        <w:br/>
        <w:t>в период восстановления здоровья матери после родов не является основанием для предоставления оплаты по КСГ по профилю «Неонатология».</w:t>
      </w:r>
    </w:p>
    <w:p w14:paraId="43D7D318" w14:textId="77777777" w:rsidR="00F630F4" w:rsidRPr="00C74805" w:rsidRDefault="00F630F4" w:rsidP="00F630F4">
      <w:pPr>
        <w:pStyle w:val="ConsPlusNormal"/>
        <w:ind w:firstLine="567"/>
        <w:jc w:val="both"/>
        <w:rPr>
          <w:color w:val="000000" w:themeColor="text1"/>
        </w:rPr>
      </w:pPr>
      <w:r w:rsidRPr="00C74805">
        <w:rPr>
          <w:color w:val="000000" w:themeColor="text1"/>
        </w:rPr>
        <w:t>Учитывая возможность проведения отдельных этапов процедуры экстракорпорального оплодотворения, а также возможность криоконсервации и размораживания эмбрионов, в модели КСГ дневного стационара предусмотрены КСГ ds02.008–ds02.011.</w:t>
      </w:r>
    </w:p>
    <w:p w14:paraId="49CA0D7E" w14:textId="77777777" w:rsidR="00F630F4" w:rsidRPr="00C74805" w:rsidRDefault="00F630F4" w:rsidP="00F630F4">
      <w:pPr>
        <w:pStyle w:val="ConsPlusNormal"/>
        <w:ind w:firstLine="567"/>
        <w:jc w:val="both"/>
        <w:rPr>
          <w:rFonts w:eastAsiaTheme="minorHAnsi"/>
          <w:color w:val="000000" w:themeColor="text1"/>
        </w:rPr>
      </w:pPr>
      <w:r w:rsidRPr="00C74805">
        <w:rPr>
          <w:rFonts w:eastAsiaTheme="minorHAnsi"/>
          <w:color w:val="000000" w:themeColor="text1"/>
        </w:rPr>
        <w:t xml:space="preserve">Хранение </w:t>
      </w:r>
      <w:proofErr w:type="spellStart"/>
      <w:r w:rsidRPr="00C74805">
        <w:rPr>
          <w:rFonts w:eastAsiaTheme="minorHAnsi"/>
          <w:color w:val="000000" w:themeColor="text1"/>
        </w:rPr>
        <w:t>криоконсервированных</w:t>
      </w:r>
      <w:proofErr w:type="spellEnd"/>
      <w:r w:rsidRPr="00C74805">
        <w:rPr>
          <w:rFonts w:eastAsiaTheme="minorHAnsi"/>
          <w:color w:val="000000" w:themeColor="text1"/>
        </w:rPr>
        <w:t xml:space="preserve"> эмбрионов за счет средств обязательного медицинского страхования не осуществляется.</w:t>
      </w:r>
    </w:p>
    <w:p w14:paraId="67748971" w14:textId="77777777" w:rsidR="00F630F4" w:rsidRDefault="00F630F4" w:rsidP="00F630F4">
      <w:pPr>
        <w:pStyle w:val="ConsPlusNormal"/>
        <w:ind w:firstLine="567"/>
        <w:jc w:val="both"/>
        <w:rPr>
          <w:ins w:id="7" w:author="Максимова Евгения Владимировна" w:date="2026-01-12T12:23:00Z"/>
          <w:color w:val="000000" w:themeColor="text1"/>
        </w:rPr>
      </w:pPr>
      <w:r w:rsidRPr="00C74805">
        <w:rPr>
          <w:color w:val="000000" w:themeColor="text1"/>
        </w:rPr>
        <w:t xml:space="preserve">Оптимальная длительность случая при проведении </w:t>
      </w:r>
      <w:proofErr w:type="spellStart"/>
      <w:r w:rsidRPr="00C74805">
        <w:rPr>
          <w:color w:val="000000" w:themeColor="text1"/>
        </w:rPr>
        <w:t>криопереноса</w:t>
      </w:r>
      <w:proofErr w:type="spellEnd"/>
      <w:r w:rsidRPr="00C74805">
        <w:rPr>
          <w:color w:val="000000" w:themeColor="text1"/>
        </w:rPr>
        <w:t xml:space="preserve"> составляет один день, в связи с чем указанные случаи могут быть оказаны как в условиях дневного стационара, так и в амбулаторных условиях (по решению субъекта Российской Федерации).</w:t>
      </w:r>
    </w:p>
    <w:p w14:paraId="7CC998C0" w14:textId="77777777" w:rsidR="00F630F4" w:rsidRPr="00DD06DF" w:rsidRDefault="00F630F4" w:rsidP="00F630F4">
      <w:pPr>
        <w:pStyle w:val="ConsPlusNormal"/>
        <w:ind w:firstLine="567"/>
        <w:jc w:val="both"/>
        <w:rPr>
          <w:ins w:id="8" w:author="Максимова Евгения Владимировна" w:date="2026-01-12T12:22:00Z"/>
          <w:color w:val="000000" w:themeColor="text1"/>
        </w:rPr>
      </w:pPr>
      <w:ins w:id="9" w:author="Максимова Евгения Владимировна" w:date="2026-01-12T12:34:00Z">
        <w:r>
          <w:rPr>
            <w:color w:val="000000" w:themeColor="text1"/>
          </w:rPr>
          <w:t>П</w:t>
        </w:r>
      </w:ins>
      <w:ins w:id="10" w:author="Максимова Евгения Владимировна" w:date="2026-01-12T12:23:00Z">
        <w:r>
          <w:rPr>
            <w:color w:val="000000" w:themeColor="text1"/>
          </w:rPr>
          <w:t>оказани</w:t>
        </w:r>
      </w:ins>
      <w:ins w:id="11" w:author="Максимова Евгения Владимировна" w:date="2026-01-12T12:34:00Z">
        <w:r>
          <w:rPr>
            <w:color w:val="000000" w:themeColor="text1"/>
          </w:rPr>
          <w:t>я</w:t>
        </w:r>
      </w:ins>
      <w:ins w:id="12" w:author="Максимова Евгения Владимировна" w:date="2026-01-12T12:23:00Z">
        <w:r>
          <w:rPr>
            <w:color w:val="000000" w:themeColor="text1"/>
          </w:rPr>
          <w:t xml:space="preserve"> к проведению</w:t>
        </w:r>
      </w:ins>
      <w:ins w:id="13" w:author="Максимова Евгения Владимировна" w:date="2026-01-12T12:27:00Z">
        <w:r>
          <w:rPr>
            <w:color w:val="000000" w:themeColor="text1"/>
          </w:rPr>
          <w:t xml:space="preserve"> </w:t>
        </w:r>
      </w:ins>
      <w:proofErr w:type="spellStart"/>
      <w:ins w:id="14" w:author="Максимова Евгения Владимировна" w:date="2026-01-12T12:31:00Z">
        <w:r w:rsidRPr="00B26B28">
          <w:rPr>
            <w:color w:val="000000" w:themeColor="text1"/>
          </w:rPr>
          <w:t>преимплантационного</w:t>
        </w:r>
        <w:proofErr w:type="spellEnd"/>
        <w:r w:rsidRPr="00B26B28">
          <w:rPr>
            <w:color w:val="000000" w:themeColor="text1"/>
          </w:rPr>
          <w:t xml:space="preserve"> генетического тестирования эмбриона на моногенные</w:t>
        </w:r>
        <w:r>
          <w:rPr>
            <w:color w:val="000000" w:themeColor="text1"/>
          </w:rPr>
          <w:t xml:space="preserve"> </w:t>
        </w:r>
        <w:r w:rsidRPr="00B26B28">
          <w:rPr>
            <w:color w:val="000000" w:themeColor="text1"/>
          </w:rPr>
          <w:t>заболевания и на структурные хромосомные перестройки (</w:t>
        </w:r>
      </w:ins>
      <w:ins w:id="15" w:author="Максимова Евгения Владимировна" w:date="2026-01-12T12:32:00Z">
        <w:r>
          <w:rPr>
            <w:color w:val="000000" w:themeColor="text1"/>
          </w:rPr>
          <w:t>ПГТ</w:t>
        </w:r>
      </w:ins>
      <w:ins w:id="16" w:author="Максимова Евгения Владимировна" w:date="2026-01-12T12:33:00Z">
        <w:r>
          <w:rPr>
            <w:color w:val="000000" w:themeColor="text1"/>
          </w:rPr>
          <w:t>-</w:t>
        </w:r>
      </w:ins>
      <w:ins w:id="17" w:author="Максимова Евгения Владимировна" w:date="2026-01-12T12:32:00Z">
        <w:r>
          <w:rPr>
            <w:color w:val="000000" w:themeColor="text1"/>
          </w:rPr>
          <w:t>М</w:t>
        </w:r>
      </w:ins>
      <w:ins w:id="18" w:author="Максимова Евгения Владимировна" w:date="2026-01-12T12:31:00Z">
        <w:r w:rsidRPr="00B26B28">
          <w:rPr>
            <w:color w:val="000000" w:themeColor="text1"/>
          </w:rPr>
          <w:t>, П</w:t>
        </w:r>
      </w:ins>
      <w:ins w:id="19" w:author="Максимова Евгения Владимировна" w:date="2026-01-12T12:32:00Z">
        <w:r>
          <w:rPr>
            <w:color w:val="000000" w:themeColor="text1"/>
          </w:rPr>
          <w:t>ГТ</w:t>
        </w:r>
      </w:ins>
      <w:ins w:id="20" w:author="Максимова Евгения Владимировна" w:date="2026-01-12T12:33:00Z">
        <w:r>
          <w:rPr>
            <w:color w:val="000000" w:themeColor="text1"/>
          </w:rPr>
          <w:t>-</w:t>
        </w:r>
      </w:ins>
      <w:ins w:id="21" w:author="Максимова Евгения Владимировна" w:date="2026-01-12T12:32:00Z">
        <w:r>
          <w:rPr>
            <w:color w:val="000000" w:themeColor="text1"/>
          </w:rPr>
          <w:t>СП</w:t>
        </w:r>
      </w:ins>
      <w:ins w:id="22" w:author="Максимова Евгения Владимировна" w:date="2026-01-12T12:31:00Z">
        <w:r w:rsidRPr="00B26B28">
          <w:rPr>
            <w:color w:val="000000" w:themeColor="text1"/>
          </w:rPr>
          <w:t>) при</w:t>
        </w:r>
      </w:ins>
      <w:ins w:id="23" w:author="Максимова Евгения Владимировна" w:date="2026-01-12T12:32:00Z">
        <w:r>
          <w:rPr>
            <w:color w:val="000000" w:themeColor="text1"/>
          </w:rPr>
          <w:t xml:space="preserve"> </w:t>
        </w:r>
      </w:ins>
      <w:ins w:id="24" w:author="Максимова Евгения Владимировна" w:date="2026-01-12T12:31:00Z">
        <w:r w:rsidRPr="00B26B28">
          <w:rPr>
            <w:color w:val="000000" w:themeColor="text1"/>
          </w:rPr>
          <w:t>проведении экстракорпор</w:t>
        </w:r>
      </w:ins>
      <w:ins w:id="25" w:author="Максимова Евгения Владимировна" w:date="2026-01-12T12:32:00Z">
        <w:r>
          <w:rPr>
            <w:color w:val="000000" w:themeColor="text1"/>
          </w:rPr>
          <w:t>а</w:t>
        </w:r>
      </w:ins>
      <w:ins w:id="26" w:author="Максимова Евгения Владимировна" w:date="2026-01-12T12:31:00Z">
        <w:r w:rsidRPr="00B26B28">
          <w:rPr>
            <w:color w:val="000000" w:themeColor="text1"/>
          </w:rPr>
          <w:t>льного оплодотворения</w:t>
        </w:r>
      </w:ins>
      <w:ins w:id="27" w:author="Максимова Евгения Владимировна" w:date="2026-01-12T16:38:00Z">
        <w:r>
          <w:rPr>
            <w:color w:val="000000" w:themeColor="text1"/>
          </w:rPr>
          <w:t>:</w:t>
        </w:r>
      </w:ins>
    </w:p>
    <w:p w14:paraId="5CF602BF" w14:textId="77777777" w:rsidR="00F630F4" w:rsidRPr="00DD06DF" w:rsidRDefault="00F630F4" w:rsidP="00F630F4">
      <w:pPr>
        <w:pStyle w:val="ConsPlusNormal"/>
        <w:ind w:firstLine="567"/>
        <w:jc w:val="both"/>
        <w:rPr>
          <w:ins w:id="28" w:author="Максимова Евгения Владимировна" w:date="2026-01-12T12:22:00Z"/>
          <w:color w:val="000000" w:themeColor="text1"/>
        </w:rPr>
      </w:pPr>
      <w:ins w:id="29" w:author="Максимова Евгения Владимировна" w:date="2026-01-12T12:32:00Z">
        <w:r>
          <w:rPr>
            <w:color w:val="000000" w:themeColor="text1"/>
          </w:rPr>
          <w:t>1.</w:t>
        </w:r>
      </w:ins>
      <w:ins w:id="30" w:author="Максимова Евгения Владимировна" w:date="2026-01-12T12:22:00Z">
        <w:r w:rsidRPr="00DD06DF">
          <w:rPr>
            <w:color w:val="000000" w:themeColor="text1"/>
          </w:rPr>
          <w:t xml:space="preserve"> Показанием к проведению </w:t>
        </w:r>
      </w:ins>
      <w:ins w:id="31" w:author="Максимова Евгения Владимировна" w:date="2026-01-12T12:32:00Z">
        <w:r>
          <w:rPr>
            <w:color w:val="000000" w:themeColor="text1"/>
          </w:rPr>
          <w:t>ПГТ-СП</w:t>
        </w:r>
      </w:ins>
      <w:ins w:id="32" w:author="Максимова Евгения Владимировна" w:date="2026-01-12T12:22:00Z">
        <w:r w:rsidRPr="00DD06DF">
          <w:rPr>
            <w:color w:val="000000" w:themeColor="text1"/>
          </w:rPr>
          <w:t xml:space="preserve"> является носительство</w:t>
        </w:r>
      </w:ins>
      <w:ins w:id="33" w:author="Максимова Евгения Владимировна" w:date="2026-01-12T12:32:00Z">
        <w:r>
          <w:rPr>
            <w:color w:val="000000" w:themeColor="text1"/>
          </w:rPr>
          <w:t xml:space="preserve"> </w:t>
        </w:r>
      </w:ins>
      <w:ins w:id="34" w:author="Максимова Евгения Владимировна" w:date="2026-01-12T12:22:00Z">
        <w:r w:rsidRPr="00DD06DF">
          <w:rPr>
            <w:color w:val="000000" w:themeColor="text1"/>
          </w:rPr>
          <w:t>сбалансированных или несбалансированных хромосомных перестроек,</w:t>
        </w:r>
      </w:ins>
      <w:ins w:id="35" w:author="Максимова Евгения Владимировна" w:date="2026-01-12T12:32:00Z">
        <w:r>
          <w:rPr>
            <w:color w:val="000000" w:themeColor="text1"/>
          </w:rPr>
          <w:t xml:space="preserve"> </w:t>
        </w:r>
      </w:ins>
      <w:ins w:id="36" w:author="Максимова Евгения Владимировна" w:date="2026-01-12T12:22:00Z">
        <w:r w:rsidRPr="00DD06DF">
          <w:rPr>
            <w:color w:val="000000" w:themeColor="text1"/>
          </w:rPr>
          <w:t>приводящих к высокому риску хромосомного заболевания у плода и ребенка,</w:t>
        </w:r>
      </w:ins>
      <w:ins w:id="37" w:author="Максимова Евгения Владимировна" w:date="2026-01-12T12:32:00Z">
        <w:r>
          <w:rPr>
            <w:color w:val="000000" w:themeColor="text1"/>
          </w:rPr>
          <w:t xml:space="preserve"> </w:t>
        </w:r>
      </w:ins>
      <w:ins w:id="38" w:author="Максимова Евгения Владимировна" w:date="2026-01-12T12:22:00Z">
        <w:r w:rsidRPr="00DD06DF">
          <w:rPr>
            <w:color w:val="000000" w:themeColor="text1"/>
          </w:rPr>
          <w:t>бесплодия, невынашивания беременности.</w:t>
        </w:r>
      </w:ins>
    </w:p>
    <w:p w14:paraId="64D4431C" w14:textId="77777777" w:rsidR="00F630F4" w:rsidRPr="00C74805" w:rsidRDefault="00F630F4" w:rsidP="00F630F4">
      <w:pPr>
        <w:pStyle w:val="ConsPlusNormal"/>
        <w:ind w:firstLine="567"/>
        <w:jc w:val="both"/>
        <w:rPr>
          <w:color w:val="000000" w:themeColor="text1"/>
        </w:rPr>
      </w:pPr>
      <w:ins w:id="39" w:author="Максимова Евгения Владимировна" w:date="2026-01-12T12:32:00Z">
        <w:r>
          <w:rPr>
            <w:color w:val="000000" w:themeColor="text1"/>
          </w:rPr>
          <w:t>2.</w:t>
        </w:r>
      </w:ins>
      <w:ins w:id="40" w:author="Максимова Евгения Владимировна" w:date="2026-01-12T12:22:00Z">
        <w:r w:rsidRPr="00DD06DF">
          <w:rPr>
            <w:color w:val="000000" w:themeColor="text1"/>
          </w:rPr>
          <w:t xml:space="preserve"> Показанием к проведению </w:t>
        </w:r>
      </w:ins>
      <w:ins w:id="41" w:author="Максимова Евгения Владимировна" w:date="2026-01-12T12:32:00Z">
        <w:r>
          <w:rPr>
            <w:color w:val="000000" w:themeColor="text1"/>
          </w:rPr>
          <w:t>П</w:t>
        </w:r>
      </w:ins>
      <w:ins w:id="42" w:author="Максимова Евгения Владимировна" w:date="2026-01-12T12:33:00Z">
        <w:r>
          <w:rPr>
            <w:color w:val="000000" w:themeColor="text1"/>
          </w:rPr>
          <w:t>ГТ-М</w:t>
        </w:r>
      </w:ins>
      <w:ins w:id="43" w:author="Максимова Евгения Владимировна" w:date="2026-01-12T12:22:00Z">
        <w:r w:rsidRPr="00DD06DF">
          <w:rPr>
            <w:color w:val="000000" w:themeColor="text1"/>
          </w:rPr>
          <w:t xml:space="preserve"> является носительство у будущих</w:t>
        </w:r>
      </w:ins>
      <w:ins w:id="44" w:author="Максимова Евгения Владимировна" w:date="2026-01-12T12:33:00Z">
        <w:r>
          <w:rPr>
            <w:color w:val="000000" w:themeColor="text1"/>
          </w:rPr>
          <w:t xml:space="preserve"> </w:t>
        </w:r>
      </w:ins>
      <w:ins w:id="45" w:author="Максимова Евгения Владимировна" w:date="2026-01-12T12:22:00Z">
        <w:r w:rsidRPr="00DD06DF">
          <w:rPr>
            <w:color w:val="000000" w:themeColor="text1"/>
          </w:rPr>
          <w:t>родителей патогенных и вероятно патогенных вариантов нук</w:t>
        </w:r>
      </w:ins>
      <w:ins w:id="46" w:author="Максимова Евгения Владимировна" w:date="2026-01-12T12:33:00Z">
        <w:r>
          <w:rPr>
            <w:color w:val="000000" w:themeColor="text1"/>
          </w:rPr>
          <w:t>л</w:t>
        </w:r>
      </w:ins>
      <w:ins w:id="47" w:author="Максимова Евгения Владимировна" w:date="2026-01-12T12:22:00Z">
        <w:r w:rsidRPr="00DD06DF">
          <w:rPr>
            <w:color w:val="000000" w:themeColor="text1"/>
          </w:rPr>
          <w:t>еотидной</w:t>
        </w:r>
      </w:ins>
      <w:ins w:id="48" w:author="Максимова Евгения Владимировна" w:date="2026-01-12T12:33:00Z">
        <w:r>
          <w:rPr>
            <w:color w:val="000000" w:themeColor="text1"/>
          </w:rPr>
          <w:t xml:space="preserve"> </w:t>
        </w:r>
      </w:ins>
      <w:ins w:id="49" w:author="Максимова Евгения Владимировна" w:date="2026-01-12T12:22:00Z">
        <w:r w:rsidRPr="00DD06DF">
          <w:rPr>
            <w:color w:val="000000" w:themeColor="text1"/>
          </w:rPr>
          <w:t xml:space="preserve">последовательности </w:t>
        </w:r>
      </w:ins>
      <w:ins w:id="50" w:author="Максимова Евгения Владимировна" w:date="2026-01-12T12:33:00Z">
        <w:r>
          <w:rPr>
            <w:color w:val="000000" w:themeColor="text1"/>
          </w:rPr>
          <w:t>ДНК</w:t>
        </w:r>
      </w:ins>
      <w:ins w:id="51" w:author="Максимова Евгения Владимировна" w:date="2026-01-12T12:22:00Z">
        <w:r w:rsidRPr="00DD06DF">
          <w:rPr>
            <w:color w:val="000000" w:themeColor="text1"/>
          </w:rPr>
          <w:t>, передача которых приводит к риску р</w:t>
        </w:r>
      </w:ins>
      <w:ins w:id="52" w:author="Максимова Евгения Владимировна" w:date="2026-01-12T12:33:00Z">
        <w:r>
          <w:rPr>
            <w:color w:val="000000" w:themeColor="text1"/>
          </w:rPr>
          <w:t>а</w:t>
        </w:r>
      </w:ins>
      <w:ins w:id="53" w:author="Максимова Евгения Владимировна" w:date="2026-01-12T12:22:00Z">
        <w:r w:rsidRPr="00DD06DF">
          <w:rPr>
            <w:color w:val="000000" w:themeColor="text1"/>
          </w:rPr>
          <w:t>звити</w:t>
        </w:r>
      </w:ins>
      <w:ins w:id="54" w:author="Максимова Евгения Владимировна" w:date="2026-01-12T12:33:00Z">
        <w:r>
          <w:rPr>
            <w:color w:val="000000" w:themeColor="text1"/>
          </w:rPr>
          <w:t xml:space="preserve">я </w:t>
        </w:r>
      </w:ins>
      <w:ins w:id="55" w:author="Максимова Евгения Владимировна" w:date="2026-01-12T12:22:00Z">
        <w:r w:rsidRPr="00DD06DF">
          <w:rPr>
            <w:color w:val="000000" w:themeColor="text1"/>
          </w:rPr>
          <w:t>тяжелого моногенного заболевания, связанного со значительным сокращением</w:t>
        </w:r>
      </w:ins>
      <w:ins w:id="56" w:author="Максимова Евгения Владимировна" w:date="2026-01-12T12:33:00Z">
        <w:r>
          <w:rPr>
            <w:color w:val="000000" w:themeColor="text1"/>
          </w:rPr>
          <w:t xml:space="preserve"> </w:t>
        </w:r>
      </w:ins>
      <w:ins w:id="57" w:author="Максимова Евгения Владимировна" w:date="2026-01-12T12:22:00Z">
        <w:r w:rsidRPr="00DD06DF">
          <w:rPr>
            <w:color w:val="000000" w:themeColor="text1"/>
          </w:rPr>
          <w:t>продолжительности жизни, интеллекту</w:t>
        </w:r>
      </w:ins>
      <w:ins w:id="58" w:author="Максимова Евгения Владимировна" w:date="2026-01-12T12:33:00Z">
        <w:r>
          <w:rPr>
            <w:color w:val="000000" w:themeColor="text1"/>
          </w:rPr>
          <w:t>а</w:t>
        </w:r>
      </w:ins>
      <w:ins w:id="59" w:author="Максимова Евгения Владимировна" w:date="2026-01-12T12:22:00Z">
        <w:r w:rsidRPr="00DD06DF">
          <w:rPr>
            <w:color w:val="000000" w:themeColor="text1"/>
          </w:rPr>
          <w:t>льным дефицитом,</w:t>
        </w:r>
      </w:ins>
      <w:ins w:id="60" w:author="Максимова Евгения Владимировна" w:date="2026-01-12T12:33:00Z">
        <w:r>
          <w:rPr>
            <w:color w:val="000000" w:themeColor="text1"/>
          </w:rPr>
          <w:t xml:space="preserve"> </w:t>
        </w:r>
      </w:ins>
      <w:ins w:id="61" w:author="Максимова Евгения Владимировна" w:date="2026-01-12T12:22:00Z">
        <w:r w:rsidRPr="00DD06DF">
          <w:rPr>
            <w:color w:val="000000" w:themeColor="text1"/>
          </w:rPr>
          <w:t>инв</w:t>
        </w:r>
      </w:ins>
      <w:ins w:id="62" w:author="Максимова Евгения Владимировна" w:date="2026-01-12T12:34:00Z">
        <w:r>
          <w:rPr>
            <w:color w:val="000000" w:themeColor="text1"/>
          </w:rPr>
          <w:t>а</w:t>
        </w:r>
      </w:ins>
      <w:ins w:id="63" w:author="Максимова Евгения Владимировна" w:date="2026-01-12T12:22:00Z">
        <w:r w:rsidRPr="00DD06DF">
          <w:rPr>
            <w:color w:val="000000" w:themeColor="text1"/>
          </w:rPr>
          <w:t>лидизирующими анома</w:t>
        </w:r>
      </w:ins>
      <w:ins w:id="64" w:author="Максимова Евгения Владимировна" w:date="2026-01-12T12:34:00Z">
        <w:r>
          <w:rPr>
            <w:color w:val="000000" w:themeColor="text1"/>
          </w:rPr>
          <w:t>л</w:t>
        </w:r>
      </w:ins>
      <w:ins w:id="65" w:author="Максимова Евгения Владимировна" w:date="2026-01-12T12:22:00Z">
        <w:r w:rsidRPr="00DD06DF">
          <w:rPr>
            <w:color w:val="000000" w:themeColor="text1"/>
          </w:rPr>
          <w:t>иями р</w:t>
        </w:r>
      </w:ins>
      <w:ins w:id="66" w:author="Максимова Евгения Владимировна" w:date="2026-01-12T12:34:00Z">
        <w:r>
          <w:rPr>
            <w:color w:val="000000" w:themeColor="text1"/>
          </w:rPr>
          <w:t>а</w:t>
        </w:r>
      </w:ins>
      <w:ins w:id="67" w:author="Максимова Евгения Владимировна" w:date="2026-01-12T12:22:00Z">
        <w:r w:rsidRPr="00DD06DF">
          <w:rPr>
            <w:color w:val="000000" w:themeColor="text1"/>
          </w:rPr>
          <w:t>звития, требует пожизненного лечения</w:t>
        </w:r>
      </w:ins>
      <w:ins w:id="68" w:author="Максимова Евгения Владимировна" w:date="2026-01-12T12:34:00Z">
        <w:r>
          <w:rPr>
            <w:color w:val="000000" w:themeColor="text1"/>
          </w:rPr>
          <w:t xml:space="preserve"> </w:t>
        </w:r>
        <w:r>
          <w:rPr>
            <w:color w:val="000000" w:themeColor="text1"/>
          </w:rPr>
          <w:br/>
        </w:r>
      </w:ins>
      <w:ins w:id="69" w:author="Максимова Евгения Владимировна" w:date="2026-01-12T12:22:00Z">
        <w:r w:rsidRPr="00DD06DF">
          <w:rPr>
            <w:color w:val="000000" w:themeColor="text1"/>
          </w:rPr>
          <w:t>и</w:t>
        </w:r>
      </w:ins>
      <w:ins w:id="70" w:author="Максимова Евгения Владимировна" w:date="2026-01-12T12:34:00Z">
        <w:r>
          <w:rPr>
            <w:color w:val="000000" w:themeColor="text1"/>
          </w:rPr>
          <w:t>/</w:t>
        </w:r>
      </w:ins>
      <w:ins w:id="71" w:author="Максимова Евгения Владимировна" w:date="2026-01-12T12:22:00Z">
        <w:r w:rsidRPr="00DD06DF">
          <w:rPr>
            <w:color w:val="000000" w:themeColor="text1"/>
          </w:rPr>
          <w:t>или многократных оперативных вмешательств.</w:t>
        </w:r>
      </w:ins>
    </w:p>
    <w:p w14:paraId="6DA6DD1B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7D4A72" w14:textId="3B134139" w:rsidR="0084610E" w:rsidRPr="00F73101" w:rsidRDefault="004D600F" w:rsidP="001D5320">
      <w:pPr>
        <w:pStyle w:val="1"/>
        <w:spacing w:before="0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6</w:t>
      </w:r>
      <w:r w:rsidR="0084610E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. Оплата случаев лечения по профилю «Онкология».</w:t>
      </w:r>
    </w:p>
    <w:p w14:paraId="3B59946C" w14:textId="77777777" w:rsidR="000E2AF4" w:rsidRPr="00F73101" w:rsidRDefault="000E2AF4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9DD826" w14:textId="18EA7EF2" w:rsidR="0084610E" w:rsidRPr="00F73101" w:rsidRDefault="004D600F" w:rsidP="002077E2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6</w:t>
      </w:r>
      <w:r w:rsidR="000E2AF4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.1. </w:t>
      </w:r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Оплата по КСГ </w:t>
      </w:r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  <w:lang w:val="en-US"/>
        </w:rPr>
        <w:t>st</w:t>
      </w:r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19 и </w:t>
      </w:r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  <w:lang w:val="en-US"/>
        </w:rPr>
        <w:t>ds</w:t>
      </w:r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19 осуществляется при указании профиля медицинской помощи «онкология», «радиология», «радиотерапия».</w:t>
      </w:r>
    </w:p>
    <w:p w14:paraId="699C8E3D" w14:textId="77777777" w:rsidR="002077E2" w:rsidRPr="00F73101" w:rsidRDefault="002077E2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D6BE8F" w14:textId="73E48803" w:rsidR="002077E2" w:rsidRPr="00F73101" w:rsidRDefault="004D600F" w:rsidP="002077E2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6</w:t>
      </w:r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  <w:r w:rsidR="000E2AF4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2</w:t>
      </w:r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. </w:t>
      </w:r>
      <w:r w:rsidR="002077E2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Отнесение к КСГ, предусматривающим хирургическое лечение </w:t>
      </w:r>
    </w:p>
    <w:p w14:paraId="1C79F064" w14:textId="3076C0FF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Отнесение к КСГ, предусматривающим хирургическое лечение,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осуществляется </w:t>
      </w:r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 комбинации диагнозов по кодам МКБ-10: C00-C80, C97 и D00-D09 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</w:t>
      </w:r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>услуг, обозначающих выполнение оперативного вмешательства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по коду медицинской услуги в соответствии с Номенклатурой. </w:t>
      </w:r>
    </w:p>
    <w:p w14:paraId="0D07E3DA" w14:textId="77777777" w:rsidR="0084610E" w:rsidRPr="00F73101" w:rsidRDefault="0084610E" w:rsidP="008461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>К таким КСГ относятся:</w:t>
      </w:r>
    </w:p>
    <w:p w14:paraId="02BCEC87" w14:textId="77777777" w:rsidR="0084610E" w:rsidRPr="00F73101" w:rsidRDefault="0084610E" w:rsidP="008461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6"/>
        <w:gridCol w:w="8906"/>
      </w:tblGrid>
      <w:tr w:rsidR="00B10D95" w:rsidRPr="00F73101" w14:paraId="057B6CCF" w14:textId="77777777" w:rsidTr="00FD5C86">
        <w:trPr>
          <w:trHeight w:val="313"/>
          <w:tblHeader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B1B7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Код КСГ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7594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КСГ</w:t>
            </w:r>
          </w:p>
        </w:tc>
      </w:tr>
      <w:tr w:rsidR="00B10D95" w:rsidRPr="00F73101" w14:paraId="7A46C822" w14:textId="77777777" w:rsidTr="00FD5C86">
        <w:trPr>
          <w:trHeight w:val="2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03F5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Стационар</w:t>
            </w:r>
          </w:p>
        </w:tc>
      </w:tr>
      <w:tr w:rsidR="00B10D95" w:rsidRPr="00F73101" w14:paraId="4DC1FDDD" w14:textId="77777777" w:rsidTr="00FD5C86">
        <w:trPr>
          <w:trHeight w:val="505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C38E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st19.001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D42A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B10D95" w:rsidRPr="00F73101" w14:paraId="27ADCC18" w14:textId="77777777" w:rsidTr="00FD5C86">
        <w:trPr>
          <w:trHeight w:val="414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E060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st19.002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9B97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B10D95" w:rsidRPr="00F73101" w14:paraId="61654290" w14:textId="77777777" w:rsidTr="00FD5C86">
        <w:trPr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F32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st19.003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9023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B10D95" w:rsidRPr="00F73101" w14:paraId="43BE5F92" w14:textId="77777777" w:rsidTr="00FD5C86">
        <w:trPr>
          <w:trHeight w:val="379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82D4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st19.004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C3CE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B10D95" w:rsidRPr="00F73101" w14:paraId="4B5B0FE1" w14:textId="77777777" w:rsidTr="00FD5C86">
        <w:trPr>
          <w:trHeight w:val="461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448B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st19.005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86E7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B10D95" w:rsidRPr="00F73101" w14:paraId="784F0D41" w14:textId="77777777" w:rsidTr="00FD5C86">
        <w:trPr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FAE8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st19.006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A41E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B10D95" w:rsidRPr="00F73101" w14:paraId="5A1BC50D" w14:textId="77777777" w:rsidTr="00FD5C86">
        <w:trPr>
          <w:trHeight w:val="483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6848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st19.007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5AC3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B10D95" w:rsidRPr="00F73101" w14:paraId="1E47942A" w14:textId="77777777" w:rsidTr="00FD5C86">
        <w:trPr>
          <w:trHeight w:val="424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783C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st19.008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80F1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B10D95" w:rsidRPr="00F73101" w14:paraId="4CBCFE6A" w14:textId="77777777" w:rsidTr="00FD5C86">
        <w:trPr>
          <w:trHeight w:val="236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D757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st19.009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0F467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B10D95" w:rsidRPr="00F73101" w14:paraId="07E32C54" w14:textId="77777777" w:rsidTr="00FD5C86">
        <w:trPr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1109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st19.010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48A9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  <w:tr w:rsidR="00B10D95" w:rsidRPr="00F73101" w14:paraId="1FE5B710" w14:textId="77777777" w:rsidTr="00FD5C86">
        <w:trPr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3715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st19.011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ECAE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3)</w:t>
            </w:r>
          </w:p>
        </w:tc>
      </w:tr>
      <w:tr w:rsidR="00B10D95" w:rsidRPr="00F73101" w14:paraId="18BE1A8E" w14:textId="77777777" w:rsidTr="00FD5C86">
        <w:trPr>
          <w:trHeight w:val="577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B15C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st19.012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CFA60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 1)</w:t>
            </w:r>
          </w:p>
        </w:tc>
      </w:tr>
      <w:tr w:rsidR="00B10D95" w:rsidRPr="00F73101" w14:paraId="0B50FD37" w14:textId="77777777" w:rsidTr="00FD5C86">
        <w:trPr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7FB8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st19.013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9049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щитовидной железы (уровень 2)</w:t>
            </w:r>
          </w:p>
        </w:tc>
      </w:tr>
      <w:tr w:rsidR="00B10D95" w:rsidRPr="00F73101" w14:paraId="7238C085" w14:textId="77777777" w:rsidTr="00FD5C86">
        <w:trPr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DF67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st19.014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43A3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B10D95" w:rsidRPr="00F73101" w14:paraId="15B6A8E9" w14:textId="77777777" w:rsidTr="00FD5C86">
        <w:trPr>
          <w:trHeight w:val="697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9559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st19.015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2185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B10D95" w:rsidRPr="00F73101" w14:paraId="115C38F1" w14:textId="77777777" w:rsidTr="00FD5C86">
        <w:trPr>
          <w:trHeight w:val="106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B1F6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st19.016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F080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B10D95" w:rsidRPr="00F73101" w14:paraId="5715CEEC" w14:textId="77777777" w:rsidTr="00FD5C86">
        <w:trPr>
          <w:trHeight w:val="466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323F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st19.017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534F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B10D95" w:rsidRPr="00F73101" w14:paraId="3D743A21" w14:textId="77777777" w:rsidTr="00FD5C86">
        <w:trPr>
          <w:trHeight w:val="134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09AD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st19.018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18CC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</w:tr>
      <w:tr w:rsidR="00B10D95" w:rsidRPr="00F73101" w14:paraId="1B0D835E" w14:textId="77777777" w:rsidTr="00FD5C86">
        <w:trPr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CCAC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st19.019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9D4D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</w:tr>
      <w:tr w:rsidR="00B10D95" w:rsidRPr="00F73101" w14:paraId="2A9D28D9" w14:textId="77777777" w:rsidTr="00FD5C86">
        <w:trPr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724E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st19.020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0D46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</w:tr>
      <w:tr w:rsidR="00B10D95" w:rsidRPr="00F73101" w14:paraId="3E9A3775" w14:textId="77777777" w:rsidTr="00FD5C86">
        <w:trPr>
          <w:trHeight w:val="179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CE51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st19.021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F031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</w:tr>
      <w:tr w:rsidR="00B10D95" w:rsidRPr="00F73101" w14:paraId="14D0E1A6" w14:textId="77777777" w:rsidTr="00FD5C86">
        <w:trPr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4B10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st19.022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6A31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B10D95" w:rsidRPr="00F73101" w14:paraId="6213A431" w14:textId="77777777" w:rsidTr="00FD5C86">
        <w:trPr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5CEC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st19.023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8560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B10D95" w:rsidRPr="00F73101" w14:paraId="34CF5EE5" w14:textId="77777777" w:rsidTr="00FD5C86">
        <w:trPr>
          <w:trHeight w:val="431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D06E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st19.024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E3A0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B10D95" w:rsidRPr="00F73101" w14:paraId="1BAB005D" w14:textId="77777777" w:rsidTr="00FD5C86">
        <w:trPr>
          <w:trHeight w:val="285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5501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st19.025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CABA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B10D95" w:rsidRPr="00F73101" w14:paraId="6ADCB373" w14:textId="77777777" w:rsidTr="00FD5C86">
        <w:trPr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AB82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st19.026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44C9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B10D95" w:rsidRPr="00F73101" w14:paraId="3F1DCD7B" w14:textId="77777777" w:rsidTr="00FD5C86">
        <w:trPr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3A37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Calibri" w:hAnsi="Times New Roman" w:cs="Times New Roman"/>
                <w:sz w:val="24"/>
              </w:rPr>
              <w:t>st19.123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1823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Calibri" w:hAnsi="Times New Roman" w:cs="Times New Roman"/>
                <w:sz w:val="24"/>
              </w:rPr>
              <w:t>Прочие операции при ЗНО (уровень 1)</w:t>
            </w:r>
          </w:p>
        </w:tc>
      </w:tr>
      <w:tr w:rsidR="00B10D95" w:rsidRPr="00F73101" w14:paraId="6282660F" w14:textId="77777777" w:rsidTr="00FD5C86">
        <w:trPr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CE8F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Calibri" w:hAnsi="Times New Roman" w:cs="Times New Roman"/>
                <w:sz w:val="24"/>
              </w:rPr>
              <w:t>st19.124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2CDA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Calibri" w:hAnsi="Times New Roman" w:cs="Times New Roman"/>
                <w:sz w:val="24"/>
              </w:rPr>
              <w:t>Прочие операции при ЗНО (уровень 2)</w:t>
            </w:r>
          </w:p>
        </w:tc>
      </w:tr>
      <w:tr w:rsidR="00B10D95" w:rsidRPr="00F73101" w14:paraId="6741994D" w14:textId="77777777" w:rsidTr="00FD5C86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3680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Дневной стационар</w:t>
            </w:r>
          </w:p>
        </w:tc>
      </w:tr>
      <w:tr w:rsidR="00B10D95" w:rsidRPr="00F73101" w14:paraId="143FF005" w14:textId="77777777" w:rsidTr="00FD5C86">
        <w:trPr>
          <w:trHeight w:val="256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FFC7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ds19.016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6935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1)</w:t>
            </w:r>
          </w:p>
        </w:tc>
      </w:tr>
      <w:tr w:rsidR="0084610E" w:rsidRPr="00F73101" w14:paraId="2F7B5BDE" w14:textId="77777777" w:rsidTr="00FD5C86">
        <w:trPr>
          <w:trHeight w:val="64"/>
          <w:jc w:val="center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BA84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ds19.017</w:t>
            </w:r>
          </w:p>
        </w:tc>
        <w:tc>
          <w:tcPr>
            <w:tcW w:w="4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5DD4" w14:textId="77777777" w:rsidR="0084610E" w:rsidRPr="00F73101" w:rsidRDefault="0084610E" w:rsidP="00846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при злокачественных новообразованиях кожи (уровень 2)</w:t>
            </w:r>
          </w:p>
        </w:tc>
      </w:tr>
    </w:tbl>
    <w:p w14:paraId="2A8022ED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0C89852" w14:textId="32435E19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Если больному со злокачественным новообразованием выполнялось оперативное вмешательство, не являющееся классификационным критерием для онкологических хирургических групп, то отнесение такого случая к КСГ производится по общим правилам, то есть к КСГ, формируемой по коду выполненного хирургического вмешательства, без учета кода диагноза злокачественного новообразования.</w:t>
      </w:r>
    </w:p>
    <w:p w14:paraId="3BA05241" w14:textId="77777777" w:rsidR="000E2AF4" w:rsidRPr="00F73101" w:rsidRDefault="000E2AF4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A883A6E" w14:textId="7CA5D3AB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(доброкачественное новообразование, кишечная непроходимость и др.)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новообразования.</w:t>
      </w:r>
    </w:p>
    <w:p w14:paraId="57369A73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B29AE6D" w14:textId="454042F6" w:rsidR="002077E2" w:rsidRPr="00F73101" w:rsidRDefault="004D600F" w:rsidP="002077E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</w:pPr>
      <w:r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6</w:t>
      </w:r>
      <w:r w:rsidR="000E2AF4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  <w:r w:rsidR="002077E2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3</w:t>
      </w:r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. </w:t>
      </w:r>
      <w:r w:rsidR="002077E2" w:rsidRPr="00F73101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Отнесение к КСГ случаев лучевой терапии </w:t>
      </w:r>
    </w:p>
    <w:p w14:paraId="64D01DCB" w14:textId="71B801CB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>Отнесение к соответствующей КСГ случаев лучевой терапии осуществляется на основании кода МКБ-10, кода медицинской услуги в соответствии с Номенклатурой, а также в ряде случаев – количества дней проведения лучевой терапии (числа фракций)</w:t>
      </w:r>
      <w:r w:rsidRPr="00F7310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F13E3CB" w14:textId="77777777" w:rsidR="0084610E" w:rsidRPr="00F73101" w:rsidRDefault="0084610E" w:rsidP="008461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 отсутствия указания кода диапазона фракций в Расшифровке групп, отнесение случая к соответствующей КСГ осуществляется вне зависимости от числа фракций.</w:t>
      </w:r>
    </w:p>
    <w:p w14:paraId="59169D90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26D21A" w14:textId="1461F2C0" w:rsidR="002077E2" w:rsidRPr="00F73101" w:rsidRDefault="004D600F" w:rsidP="002077E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</w:pPr>
      <w:r w:rsidRPr="00F73101"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6</w:t>
      </w:r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  <w:r w:rsidR="002077E2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4</w:t>
      </w:r>
      <w:r w:rsidR="0084610E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. </w:t>
      </w:r>
      <w:r w:rsidR="002077E2" w:rsidRPr="00F73101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Отнесение к КСГ случаев лучевой терапии </w:t>
      </w:r>
      <w:r w:rsidR="002077E2" w:rsidRPr="00F73101">
        <w:rPr>
          <w:rFonts w:ascii="Times New Roman" w:eastAsia="Calibri" w:hAnsi="Times New Roman" w:cs="Times New Roman"/>
          <w:color w:val="auto"/>
          <w:sz w:val="28"/>
          <w:szCs w:val="28"/>
        </w:rPr>
        <w:t>в сочетании с лекарственной терапией</w:t>
      </w:r>
    </w:p>
    <w:p w14:paraId="53A78DB4" w14:textId="08239C10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Для оплаты случаев лучевой терапии в сочетании с лекарственной терапией и лекарственными препаратами предусмотрены соответствующие КСГ. Отнесение к группам осуществляется по коду МКБ-10, коду медицинской услуги в соответствии с Номенклатурой с учетом количества дней проведения лучевой терапии (числа фракций) (при наличии), а также кода МНН лекарственных препаратов.</w:t>
      </w:r>
    </w:p>
    <w:p w14:paraId="5DF41DE9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В случае отсутствия указания кода диапазона фракций в Расшифровке групп, отнесение случая к соответствующей КСГ осуществляется вне зависимости от числа фракций.</w:t>
      </w:r>
    </w:p>
    <w:p w14:paraId="792C6695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B5302F" w14:textId="1D32A3AE" w:rsidR="002077E2" w:rsidRPr="00F73101" w:rsidRDefault="004D600F" w:rsidP="002077E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6</w:t>
      </w:r>
      <w:r w:rsidR="002077E2" w:rsidRPr="00F7310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.5</w:t>
      </w:r>
      <w:r w:rsidR="0084610E" w:rsidRPr="00F7310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 </w:t>
      </w:r>
      <w:r w:rsidR="002077E2" w:rsidRPr="00F7310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Формирование </w:t>
      </w:r>
      <w:r w:rsidR="002077E2"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 xml:space="preserve">КСГ для случаев лекарственной терапии взрослых </w:t>
      </w:r>
    </w:p>
    <w:p w14:paraId="37685465" w14:textId="51A372A2" w:rsidR="0084610E" w:rsidRPr="00F73101" w:rsidRDefault="004D600F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D5B46"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.5.1. </w:t>
      </w:r>
      <w:r w:rsidR="0084610E"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84610E"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КСГ для случаев лекарственной терапии взрослых со злокачественными новообразованиями (кроме лимфоидной и кроветворной тканей), осуществляется на основе комбинации соответствующего кода терапевтического диагноза класса «С» (С00-С80, С97, D00-D09) и кода схемы лекарственной терапии (sh0001 – sh9003).</w:t>
      </w:r>
    </w:p>
    <w:p w14:paraId="387A80AE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За законченный случай принимается госпитализация для осуществления одному больному определенного числа дней введения лекарственных препаратов, указанному в Расшифровке групп КСГ к Методическим рекомендациям в столбце «Количество дней введения в тарифе» листа «Схемы лекарственной терапии».</w:t>
      </w:r>
    </w:p>
    <w:p w14:paraId="4EA772D2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Количество дней введения не равно числу введений, так как в один день больной может получать несколько лекарственных препаратов. Также количество дней введения не равно длительности госпитализации.</w:t>
      </w:r>
    </w:p>
    <w:p w14:paraId="08ECB371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Оплата случая в рамках КСГ рассчитана исходя из определенного количества дней введения.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препаратов. В случае включения в тариф 1 дня введения лекарственных препаратов из нескольких дней, составляющих цикл, предполагается, что между госпитализациями с целью введения лекарственных препаратов (в том числе в рамках одного цикла) пациенту не показано пребывание в условиях круглосуточного и дневного стационара. </w:t>
      </w:r>
    </w:p>
    <w:p w14:paraId="7BAC9EA9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 применения многокомпонентной схемы, в которой в первое введение вводится несколько препаратов, а в последующие введения вводится один препарат, стоимость КСГ рассчитана по принципу усреднения затрат и распределена равномерно между введениями в рамках цикла. В указанных случаях для всех введений должен использоваться одинаковый код схемы.</w:t>
      </w:r>
    </w:p>
    <w:p w14:paraId="284FA478" w14:textId="77777777" w:rsidR="0084610E" w:rsidRPr="00F73101" w:rsidRDefault="0084610E" w:rsidP="008461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>Отнесение случаев лекарственного лечения с применением схем, не включенных в справочник в качестве классификационного критерия, производится по коду sh9003.</w:t>
      </w:r>
    </w:p>
    <w:p w14:paraId="126558CD" w14:textId="233A55A0" w:rsidR="0084610E" w:rsidRPr="00F73101" w:rsidRDefault="0084610E" w:rsidP="008461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случаях применения sh9003 обязательно проведение экспертизы качества медицинской помощи.</w:t>
      </w:r>
    </w:p>
    <w:p w14:paraId="0FF3A4B5" w14:textId="4BA19638" w:rsidR="00ED5B46" w:rsidRPr="00F73101" w:rsidRDefault="00ED5B46" w:rsidP="008461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091FDF2" w14:textId="240447EA" w:rsidR="00ED5B46" w:rsidRPr="00F73101" w:rsidRDefault="004D600F" w:rsidP="00ED5B4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D5B46"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>.5.2. Порядок определения полноты выполнения схем лекарственной терапии (кроме лимфоидной и кроветворной тканей) у взрослых.</w:t>
      </w:r>
    </w:p>
    <w:p w14:paraId="6D365A1F" w14:textId="5BBC4438" w:rsidR="00ED5B46" w:rsidRPr="00F73101" w:rsidRDefault="00ED5B46" w:rsidP="00ED5B4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 введения лекарственных препаратов в описании схем лекарственной терапии включает в себя: наименование лекарственных препаратов, длительность </w:t>
      </w:r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цикла, количество дней введения, способ введения (в случае указания в схеме), скорость введения (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капельно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струйно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случае указания в схеме), разовую дозу препарата (фиксированная величина или разовая доза в пересчете на массу тела или площадь поверхности тела пациента).</w:t>
      </w:r>
    </w:p>
    <w:p w14:paraId="592C3C90" w14:textId="77777777" w:rsidR="00ED5B46" w:rsidRPr="00F73101" w:rsidRDefault="00ED5B46" w:rsidP="00ED5B4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4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>Если наименование лекарственных препаратов, способ введения (в случае указания в схеме) или скорость введения (в случае указания в схеме) не соответствуют описанию ни одной схеме лекарственной терапии, представленной в Группировщике, для оплаты однозначно выбирается схема лекарственной терапии sh9003 «Прочие схемы лекарственной терапии», а случай считается законченным и оплачивается в полном объеме, если он не является прерванным по основаниям,</w:t>
      </w:r>
      <w:r w:rsidRPr="00F73101">
        <w:rPr>
          <w:rFonts w:ascii="Times New Roman" w:eastAsia="Calibri" w:hAnsi="Times New Roman" w:cs="Times New Roman"/>
          <w:sz w:val="28"/>
        </w:rPr>
        <w:t xml:space="preserve"> изложенным </w:t>
      </w:r>
      <w:hyperlink w:anchor="_1.1._К_прерванным" w:history="1">
        <w:r w:rsidRPr="00F73101">
          <w:rPr>
            <w:rStyle w:val="af5"/>
            <w:rFonts w:ascii="Times New Roman" w:eastAsia="Calibri" w:hAnsi="Times New Roman" w:cs="Times New Roman"/>
            <w:color w:val="auto"/>
            <w:sz w:val="28"/>
            <w:u w:val="none"/>
          </w:rPr>
          <w:t>в подпунктах 1-6 пункта 1.1</w:t>
        </w:r>
      </w:hyperlink>
      <w:r w:rsidRPr="00F73101">
        <w:rPr>
          <w:rFonts w:ascii="Times New Roman" w:eastAsia="Calibri" w:hAnsi="Times New Roman" w:cs="Times New Roman"/>
          <w:sz w:val="28"/>
        </w:rPr>
        <w:t xml:space="preserve"> настоящего приложения.</w:t>
      </w:r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111C5055" w14:textId="77777777" w:rsidR="00ED5B46" w:rsidRPr="00F73101" w:rsidRDefault="00ED5B46" w:rsidP="00ED5B4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73101">
        <w:rPr>
          <w:rFonts w:ascii="Times New Roman" w:eastAsia="Calibri" w:hAnsi="Times New Roman" w:cs="Times New Roman"/>
          <w:sz w:val="28"/>
        </w:rPr>
        <w:t xml:space="preserve">В случае снижения дозы химиотерапевтических препаратов и/или увеличения интервала между введениями по сравнению с указанными в столбце «Наименование и описание схемы» в «Группировщиках» при соблюдении следующих условий, отраженных в первичной медицинской документации (общее количество дней введения должно точно соответствовать количеству дней введения, предусмотренному в описании схемы лекарственной терапии) схема лекарственной терапии считается выполненной полностью и оплачивается в полном объеме (при отсутствии оснований считать случай прерванным по иным основаниям, предусмотренным </w:t>
      </w:r>
      <w:hyperlink w:anchor="_1.1._К_прерванным" w:history="1">
        <w:r w:rsidRPr="00F73101">
          <w:rPr>
            <w:rStyle w:val="af5"/>
            <w:rFonts w:ascii="Times New Roman" w:eastAsia="Calibri" w:hAnsi="Times New Roman" w:cs="Times New Roman"/>
            <w:color w:val="auto"/>
            <w:sz w:val="28"/>
            <w:u w:val="none"/>
          </w:rPr>
          <w:t>пунктом 1.1</w:t>
        </w:r>
      </w:hyperlink>
      <w:r w:rsidRPr="00F73101">
        <w:rPr>
          <w:rFonts w:ascii="Times New Roman" w:eastAsia="Calibri" w:hAnsi="Times New Roman" w:cs="Times New Roman"/>
          <w:sz w:val="28"/>
        </w:rPr>
        <w:t xml:space="preserve"> настоящего приложения):</w:t>
      </w:r>
    </w:p>
    <w:p w14:paraId="06429590" w14:textId="77777777" w:rsidR="00ED5B46" w:rsidRPr="00F73101" w:rsidRDefault="00ED5B46" w:rsidP="00ED5B4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73101">
        <w:rPr>
          <w:rFonts w:ascii="Times New Roman" w:eastAsia="Calibri" w:hAnsi="Times New Roman" w:cs="Times New Roman"/>
          <w:sz w:val="28"/>
        </w:rPr>
        <w:t>- снижение дозы произведено согласно инструкции по применению к химиотерапевтическому препарату или в соответствии с клиническими рекомендациями, в том числе в связи усилением токсических реакций или с тяжестью состояния пациента;</w:t>
      </w:r>
    </w:p>
    <w:p w14:paraId="43707022" w14:textId="77777777" w:rsidR="00ED5B46" w:rsidRPr="00F73101" w:rsidRDefault="00ED5B46" w:rsidP="00ED5B4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73101">
        <w:rPr>
          <w:rFonts w:ascii="Times New Roman" w:eastAsia="Calibri" w:hAnsi="Times New Roman" w:cs="Times New Roman"/>
          <w:sz w:val="28"/>
        </w:rPr>
        <w:t xml:space="preserve">- возможность смещения интервала между введениями предусмотрена клиническими рекомендациями, либо необходимость смещения возникла в связи с медицинскими противопоказаниями к введению препаратов в день, указанный в описании схемы. </w:t>
      </w:r>
    </w:p>
    <w:p w14:paraId="4B8A9261" w14:textId="77777777" w:rsidR="00ED5B46" w:rsidRPr="00F73101" w:rsidRDefault="00ED5B46" w:rsidP="00ED5B4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73101">
        <w:rPr>
          <w:rFonts w:ascii="Times New Roman" w:eastAsia="Calibri" w:hAnsi="Times New Roman" w:cs="Times New Roman"/>
          <w:sz w:val="28"/>
        </w:rPr>
        <w:t xml:space="preserve">Для остальных случаев (в том числе случаев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классификационным критерием отнесения к КСГ служит схема sh9003 «Прочие схемы лекарственной терапии», а случай считается законченным и оплачивается в полном объеме, если он не является прерванным по основаниям, изложенным </w:t>
      </w:r>
      <w:hyperlink w:anchor="_1.1._К_прерванным" w:history="1">
        <w:r w:rsidRPr="00F73101">
          <w:rPr>
            <w:rStyle w:val="af5"/>
            <w:rFonts w:ascii="Times New Roman" w:eastAsia="Calibri" w:hAnsi="Times New Roman" w:cs="Times New Roman"/>
            <w:color w:val="auto"/>
            <w:sz w:val="28"/>
            <w:u w:val="none"/>
          </w:rPr>
          <w:t>в подпунктах 1 - 6 пункта 1.1</w:t>
        </w:r>
      </w:hyperlink>
      <w:r w:rsidRPr="00F73101">
        <w:rPr>
          <w:rFonts w:ascii="Times New Roman" w:eastAsia="Calibri" w:hAnsi="Times New Roman" w:cs="Times New Roman"/>
          <w:sz w:val="28"/>
        </w:rPr>
        <w:t xml:space="preserve"> настоящего приложения.</w:t>
      </w:r>
    </w:p>
    <w:p w14:paraId="1E1E7EC3" w14:textId="77777777" w:rsidR="00ED5B46" w:rsidRPr="00F73101" w:rsidRDefault="00ED5B46" w:rsidP="00ED5B4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73101">
        <w:rPr>
          <w:rFonts w:ascii="Times New Roman" w:eastAsia="Calibri" w:hAnsi="Times New Roman" w:cs="Times New Roman"/>
          <w:sz w:val="28"/>
        </w:rPr>
        <w:t xml:space="preserve">Также схема лекарственной терапии считается выполненной полностью и оплачивается в полном объеме (в том числе при соблюдении количества дней введения в тарифе, при отсутствии оснований считать случай прерванным по иным основаниям, предусмотренным </w:t>
      </w:r>
      <w:hyperlink w:anchor="_1.1._К_прерванным" w:history="1">
        <w:r w:rsidRPr="00F73101">
          <w:rPr>
            <w:rStyle w:val="af5"/>
            <w:rFonts w:ascii="Times New Roman" w:eastAsia="Calibri" w:hAnsi="Times New Roman" w:cs="Times New Roman"/>
            <w:color w:val="auto"/>
            <w:sz w:val="28"/>
            <w:u w:val="none"/>
          </w:rPr>
          <w:t>пунктом 1.1</w:t>
        </w:r>
      </w:hyperlink>
      <w:r w:rsidRPr="00F73101">
        <w:rPr>
          <w:rFonts w:ascii="Times New Roman" w:eastAsia="Calibri" w:hAnsi="Times New Roman" w:cs="Times New Roman"/>
          <w:sz w:val="28"/>
        </w:rPr>
        <w:t xml:space="preserve"> настоящего приложения) при проведении лечения в полном соответствии с одной из схем лекарственной терапии, указанных в «Группировщике».</w:t>
      </w:r>
    </w:p>
    <w:p w14:paraId="12F1CB6B" w14:textId="77777777" w:rsidR="00ED5B46" w:rsidRPr="00F73101" w:rsidRDefault="00ED5B46" w:rsidP="004D60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73101">
        <w:rPr>
          <w:rFonts w:ascii="Times New Roman" w:eastAsia="Calibri" w:hAnsi="Times New Roman" w:cs="Times New Roman"/>
          <w:sz w:val="28"/>
        </w:rPr>
        <w:t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от наличия иных оснований считать случай лечения прерванным.</w:t>
      </w:r>
    </w:p>
    <w:p w14:paraId="110CB8BD" w14:textId="77777777" w:rsidR="00ED5B46" w:rsidRPr="00F73101" w:rsidRDefault="00ED5B46" w:rsidP="004D600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50C75B5" w14:textId="77777777" w:rsidR="0084610E" w:rsidRPr="00F73101" w:rsidRDefault="0084610E" w:rsidP="004D6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AA771E2" w14:textId="60201856" w:rsidR="002077E2" w:rsidRPr="00F73101" w:rsidRDefault="004D600F" w:rsidP="004D600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lastRenderedPageBreak/>
        <w:t>6</w:t>
      </w:r>
      <w:r w:rsidR="002077E2"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.6</w:t>
      </w:r>
      <w:r w:rsidR="0084610E"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. </w:t>
      </w:r>
      <w:r w:rsidR="002077E2" w:rsidRPr="00F7310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Формирование </w:t>
      </w:r>
      <w:r w:rsidR="002077E2"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КСГ для случаев лекарственной терапии детей</w:t>
      </w:r>
    </w:p>
    <w:p w14:paraId="136B3327" w14:textId="77777777" w:rsidR="00036F18" w:rsidRPr="00F73101" w:rsidRDefault="00036F18" w:rsidP="004D600F">
      <w:pPr>
        <w:spacing w:after="0" w:line="240" w:lineRule="auto"/>
        <w:rPr>
          <w:lang w:eastAsia="ru-RU"/>
        </w:rPr>
      </w:pPr>
    </w:p>
    <w:p w14:paraId="2914E80E" w14:textId="77777777" w:rsidR="002077E2" w:rsidRPr="00F73101" w:rsidRDefault="0084610E" w:rsidP="004D6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Отнесение случаев к группам КСГ st08.001-st08.003, ds08.001-ds08.003, охватывающим случаи лекарственного лечения злокачественных новообразований у детей, производится на основе комбинации соответствующего кода терапевтического диагноза класса «С, 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D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45-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D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47», кодов Номенклатуры и возраста - менее 18 лет. </w:t>
      </w:r>
    </w:p>
    <w:p w14:paraId="5A0C744C" w14:textId="0B03BA76" w:rsidR="0084610E" w:rsidRPr="00F73101" w:rsidRDefault="0084610E" w:rsidP="00036F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Отнесение к указанным КСГ осуществляется по коду Номенклатуры: A25.30.014 «Назначение лекарственных препаратов при онкологическом заболевании у детей».</w:t>
      </w:r>
    </w:p>
    <w:p w14:paraId="2AD675C1" w14:textId="77777777" w:rsidR="0084610E" w:rsidRPr="00F73101" w:rsidRDefault="0084610E" w:rsidP="00036F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3D4072B" w14:textId="4330A0CF" w:rsidR="00036F18" w:rsidRPr="00F73101" w:rsidRDefault="004D600F" w:rsidP="00ED5B46">
      <w:pPr>
        <w:pStyle w:val="2"/>
        <w:spacing w:before="0" w:line="240" w:lineRule="auto"/>
        <w:ind w:firstLine="709"/>
        <w:jc w:val="both"/>
        <w:rPr>
          <w:color w:val="auto"/>
          <w:lang w:eastAsia="ru-RU"/>
        </w:rPr>
      </w:pPr>
      <w:r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6</w:t>
      </w:r>
      <w:r w:rsidR="0084610E"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.</w:t>
      </w:r>
      <w:r w:rsidR="00055532"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7</w:t>
      </w:r>
      <w:r w:rsidR="0084610E"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 xml:space="preserve">. </w:t>
      </w:r>
      <w:r w:rsidR="00055532" w:rsidRPr="00F7310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Формирование </w:t>
      </w:r>
      <w:r w:rsidR="00055532"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КСГ для случаев лекарственной терапии взрослых со злокачественными новообразованиями лимфоидной и кроветворной тканей</w:t>
      </w:r>
    </w:p>
    <w:p w14:paraId="00704768" w14:textId="6D56D81F" w:rsidR="0084610E" w:rsidRPr="00F73101" w:rsidRDefault="0084610E" w:rsidP="00036F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Оплата случаев лекарственной терапии взрослых со злокачественными новообразованиями лимфоидной и кроветворной тканей (КСГ st19.090-st19.102 и ds19.063-ds19.078).</w:t>
      </w:r>
    </w:p>
    <w:p w14:paraId="6E700F89" w14:textId="77777777" w:rsidR="0084610E" w:rsidRPr="00F73101" w:rsidRDefault="0084610E" w:rsidP="00036F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Отнесение случаев к указанным КСГ осуществляется по сочетанию кода МКБ-10 (коды C81-C96, D45-D47), кода длительности госпитализации, а также при наличии, кода МНН или АТХ группы применяемых лекарственных препаратов.</w:t>
      </w:r>
    </w:p>
    <w:p w14:paraId="5C10E1CC" w14:textId="77777777" w:rsidR="0084610E" w:rsidRPr="00F73101" w:rsidRDefault="0084610E" w:rsidP="00036F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Длительность госпитализации распределена на 4 интервала: «1» - пребывание до 3 дней включительно, «2» - от 4 до 10 дней включительно, «3» - от 11 до 20 дней включительно, «4» - от 21 до 30 дней включительно.</w:t>
      </w:r>
    </w:p>
    <w:p w14:paraId="0EB32B33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Учитывая,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дней, предполагается ежемесячная подача счетов на оплату, начиная с 30 дней с даты госпитализации. Для каждого случая, предъявляемого к оплате, отнесение к КСГ осуществляется на основании критериев за период, для которого формируется счет.</w:t>
      </w:r>
    </w:p>
    <w:p w14:paraId="75312E76" w14:textId="77777777" w:rsidR="00303D9B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случае если между последовательными госпитализациями перерыв составляет 1 день и более, то к оплате подаются 2 случая. При этом не допускается предъявление к оплате нескольких случаев в течение 30 дней, если перерыв между госпитализациями составлял менее 1 дня (дата начала следующей госпитализации следовала сразу за датой выписки после предыдущей госпитализации). </w:t>
      </w:r>
    </w:p>
    <w:p w14:paraId="0A8D0013" w14:textId="466D9670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Также не допускается сочетание в рамках одного случая госпитализации и/или одного периода лечения оплаты по КСГ и по нормативу финансовых затрат на случай оказания высокотехнологичной медицинской помощи.</w:t>
      </w:r>
    </w:p>
    <w:p w14:paraId="5E488363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C708E60" w14:textId="2297B534" w:rsidR="00E73B6F" w:rsidRPr="00F73101" w:rsidRDefault="004D600F" w:rsidP="00ED5B46">
      <w:pPr>
        <w:pStyle w:val="2"/>
        <w:spacing w:before="0" w:line="240" w:lineRule="auto"/>
        <w:ind w:firstLine="709"/>
        <w:jc w:val="both"/>
        <w:rPr>
          <w:color w:val="auto"/>
          <w:lang w:eastAsia="ru-RU"/>
        </w:rPr>
      </w:pPr>
      <w:r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6</w:t>
      </w:r>
      <w:r w:rsidR="0084610E"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.</w:t>
      </w:r>
      <w:r w:rsidR="00303D9B"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8</w:t>
      </w:r>
      <w:r w:rsidR="0084610E"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. Лечение лучевых повреждений.</w:t>
      </w:r>
    </w:p>
    <w:p w14:paraId="5CCBBF27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Оплата случаев лечения лучевых повреждений осуществляется по КСГ 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st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19.103 и 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ds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 19.079 «Лучевые повреждения», а также 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st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 19.104 «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Эвисцерация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малого таза при лучевых повреждениях». При этом, 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эвисцерация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малого таза при лучевых повреждениях относится в том числе к хирургической онкологии.</w:t>
      </w:r>
    </w:p>
    <w:p w14:paraId="0F71292A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Формирование КСГ 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st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19.103 и 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ds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 19.079 «Лучевые повреждения» осуществляется на основании сочетания кода МКБ-10, соответствующего лучевым повреждениям, дополнительного кода 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C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, а также иного классификационного критерия «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olt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», отражающего состояние после перенесенной лучевой терапии.</w:t>
      </w:r>
    </w:p>
    <w:p w14:paraId="0344FC9D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Формирование КСГ 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st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 19.104 «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Эвисцерация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малого таза при лучевых 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повреждениях» осуществляется на основании сочетания кода МКБ-10, соответствующего лучевым повреждениям, дополнительного кода 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C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, иного классификационного критерия «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olt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», отражающего состояние после перенесенной лучевой терапии, а также следующих кодов Номенклатуры:</w:t>
      </w:r>
    </w:p>
    <w:p w14:paraId="089BCA09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A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16.30.022 «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Эвисцерация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малого таза»;</w:t>
      </w:r>
    </w:p>
    <w:p w14:paraId="5BA27B2F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A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16.30.022.001 «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Эвисцерация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малого таза с реконструктивно-пластическим компонентом».</w:t>
      </w:r>
    </w:p>
    <w:p w14:paraId="035CA897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DAB5889" w14:textId="478EE12A" w:rsidR="00E73B6F" w:rsidRPr="00F73101" w:rsidRDefault="004D600F" w:rsidP="00ED5B46">
      <w:pPr>
        <w:pStyle w:val="2"/>
        <w:spacing w:before="0" w:line="240" w:lineRule="auto"/>
        <w:ind w:firstLine="709"/>
        <w:jc w:val="both"/>
        <w:rPr>
          <w:color w:val="auto"/>
          <w:lang w:eastAsia="ru-RU"/>
        </w:rPr>
      </w:pPr>
      <w:r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6</w:t>
      </w:r>
      <w:r w:rsidR="0084610E"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.</w:t>
      </w:r>
      <w:r w:rsidR="00303D9B"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9</w:t>
      </w:r>
      <w:r w:rsidR="0084610E" w:rsidRPr="00F73101">
        <w:rPr>
          <w:rFonts w:ascii="Times New Roman" w:eastAsia="Times New Roman" w:hAnsi="Times New Roman" w:cs="Times New Roman"/>
          <w:color w:val="auto"/>
          <w:sz w:val="28"/>
          <w:szCs w:val="20"/>
          <w:lang w:eastAsia="ru-RU"/>
        </w:rPr>
        <w:t>. Злокачественное новообразование без специального противоопухолевого лечения.</w:t>
      </w:r>
    </w:p>
    <w:p w14:paraId="166EBA3D" w14:textId="77777777" w:rsidR="0084610E" w:rsidRPr="00F73101" w:rsidRDefault="0084610E" w:rsidP="00303D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Отнесение к КСГ 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st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36.012 и 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ds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36.006 производится, если диагноз относится к классу С, при этом больному не оказывалось услуг, являющихся классификационным критерием (химиотерапии, лучевой терапии, хирургической операции). Данная группа может применяться в случае необходимости проведения поддерживающей терапии и симптоматического лечения.</w:t>
      </w:r>
    </w:p>
    <w:p w14:paraId="30EB7567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экспертизе качества медицинской помощи целесообразно обращать внимание на обоснованность подобных госпитализаций.</w:t>
      </w:r>
    </w:p>
    <w:p w14:paraId="5403AF95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с Программой по указанным КСГ, а также по КСГ 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st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19.090-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st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19.093 и 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ds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19.063-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ds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19.066 «ЗНО лимфоидной и кроветворной тканей без специального противоопухолевого лечения» может осуществляться оплата случаев введения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лекарственных препаратов, приобретенных пациентом или его представителем за счет личных средств). </w:t>
      </w:r>
    </w:p>
    <w:p w14:paraId="2C73C5B1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073D39E" w14:textId="20D602CF" w:rsidR="0084610E" w:rsidRPr="00F73101" w:rsidRDefault="004D600F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84610E"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10</w:t>
      </w:r>
      <w:r w:rsidR="0084610E"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. Госпитализация в диагностических целях с постановкой/ подтверждением диагноза злокачественного новообразования.</w:t>
      </w:r>
    </w:p>
    <w:p w14:paraId="268A36B5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Отнесение случая к КСГ 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st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27.014 осуществляется с применением соответствующего кода номенклатуры из раздела «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B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». Данная группа предназначена в основном, как для оплаты случаев госпитализаций в отделения/медицинские организации неонкологического профиля, когда в ходе обследования выявлено злокачественное новообразование с последующим переводом (выпиской) больного для лечения в профильной организации, так и для оплаты случаев госпитализации в отделения онкологического профиля с диагностической целью, включая также необходимость проведения биопсии. </w:t>
      </w:r>
    </w:p>
    <w:p w14:paraId="1F617D38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259EBD6" w14:textId="5ED7BC46" w:rsidR="00E73B6F" w:rsidRPr="00F73101" w:rsidRDefault="004D600F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84610E"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.1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84610E"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. Госпитализация в диагностических целях с проведением молекулярно-генетического и/или иммуногистохимического исследования или иммунофенотипирования.</w:t>
      </w:r>
    </w:p>
    <w:p w14:paraId="77F631B3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Проведение диагностики злокачественных новообразований методами молекулярно-генетических и/или 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иммуногистохимических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исследований, в том числе 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иммунофенотипирования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 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окогематологических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заболеваниях в условиях дневного стационара оплачивается по отдельной КСГ. </w:t>
      </w:r>
    </w:p>
    <w:p w14:paraId="3ADDAA45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Отнесение к КСГ 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ds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19.033 осуществляется в соответствии с иным классификационным критерием «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mgi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» и «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ftg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», применяемым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молекулярно-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генетических и/или 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иммуногистохимических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исследований</w:t>
      </w:r>
      <w:r w:rsidRPr="00F731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или обязательное выполнение 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трепанобиопсии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/или забора крови (другой биологической жидкости) с последующим проведением 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иммунофенотипирования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методом проточной 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цитофлуориметрии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14:paraId="64D9F7D9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в условиях дневного стационара пациенту выполнена биопсия, являющаяся классификационным критерием КСГ с коэффициентом затратоемкости, превышающим коэффициент затратоемкости по КСГ </w:t>
      </w:r>
      <w:r w:rsidRPr="00F7310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ds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19.033, оплата такой госпитализации осуществляется по КСГ с наибольшим коэффициентом затратоемкости.</w:t>
      </w:r>
    </w:p>
    <w:p w14:paraId="1906376C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14:paraId="1E88D9D1" w14:textId="1B7D0CEF" w:rsidR="0084610E" w:rsidRPr="00F73101" w:rsidRDefault="004D600F" w:rsidP="008461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84610E"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.1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84610E"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. КСГ st19.037 «Фебрильная нейтропения, агранулоцитоз вследствие проведения лекарственной терапии злокачественных новообразований».</w:t>
      </w:r>
    </w:p>
    <w:p w14:paraId="101A377F" w14:textId="77777777" w:rsidR="00E73B6F" w:rsidRPr="00F73101" w:rsidRDefault="00E73B6F" w:rsidP="008461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318E785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Данная КСГ применяется в случаях, когда фебрильная нейтропения, агранулоцитоз являются основным поводом для госпитализации после перенесенного специализированного противоопухолевого лечения. В случаях, когда фебрильная нейтропения, агранулоцитоз развивается у больного в ходе госпитализации с целью проведения специализированного противоопухолевого лечения, оплата производится по КСГ с наибольшим размером оплаты.</w:t>
      </w:r>
    </w:p>
    <w:p w14:paraId="6D767C75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Отнесение случаев лечения к КСГ st19.037 осуществляется по сочетанию двух кодов МКБ-10 (</w:t>
      </w:r>
      <w:r w:rsidRPr="00F73101">
        <w:rPr>
          <w:rFonts w:ascii="Times New Roman" w:eastAsia="Calibri" w:hAnsi="Times New Roman" w:cs="Times New Roman"/>
          <w:sz w:val="28"/>
        </w:rPr>
        <w:t>Код МКБ-10 из перечня С.,</w:t>
      </w:r>
      <w:r w:rsidRPr="00F73101">
        <w:rPr>
          <w:rFonts w:ascii="Times New Roman" w:eastAsia="Calibri" w:hAnsi="Times New Roman" w:cs="Times New Roman"/>
        </w:rPr>
        <w:t xml:space="preserve"> </w:t>
      </w:r>
      <w:r w:rsidRPr="00F73101">
        <w:rPr>
          <w:rFonts w:ascii="Times New Roman" w:eastAsia="Calibri" w:hAnsi="Times New Roman" w:cs="Times New Roman"/>
          <w:sz w:val="28"/>
        </w:rPr>
        <w:t>D00-D09, D45-D47 и код МКБ-10 D70 Агранулоцитоз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). Учитывая, что кодирование фебрильной нейтропении, агранулоцитоза по КСГ st19.037 осуществляется в случаях госпитализации по поводу осложнений специализированного противоопухолевого лечения, в столбце «Основной диагноз» необходимо указать диагноз, соответствующий злокачественному заболеванию, а код D70 необходимо указать в столбце «Диагноз осложнения». </w:t>
      </w:r>
    </w:p>
    <w:p w14:paraId="7591759C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 если код D70 указан в столбце «Основной диагноз», случай лечения будет отнесен к другой КСГ, не связанной с лечением злокачественного новообразования.</w:t>
      </w:r>
    </w:p>
    <w:p w14:paraId="6859E22C" w14:textId="77777777" w:rsidR="0084610E" w:rsidRPr="00F73101" w:rsidRDefault="0084610E" w:rsidP="008461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6A72A98" w14:textId="77205E95" w:rsidR="00E73B6F" w:rsidRPr="00F73101" w:rsidRDefault="004D600F" w:rsidP="008461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964D7D"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84610E"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84610E"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84610E" w:rsidRPr="00F731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КСГ st19.122 «Поздний </w:t>
      </w:r>
      <w:proofErr w:type="spellStart"/>
      <w:r w:rsidR="0084610E" w:rsidRPr="00F731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пострансплантационный</w:t>
      </w:r>
      <w:proofErr w:type="spellEnd"/>
      <w:r w:rsidR="0084610E" w:rsidRPr="00F731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период после пересадки костного мозга»</w:t>
      </w:r>
    </w:p>
    <w:p w14:paraId="3F65CD2F" w14:textId="77777777" w:rsidR="0084610E" w:rsidRPr="00F73101" w:rsidRDefault="0084610E" w:rsidP="008461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>Отнесение к КСГ st19.122 осуществляется по коду иного классификационного критерия «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rbpt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», соответствующего 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посттрансплантационному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периоду для пациентов, перенесших трансплантацию гемопоэтических стволовых клеток крови и костного мозга (от 30 до 100 дней).</w:t>
      </w:r>
    </w:p>
    <w:p w14:paraId="3F7D4FAD" w14:textId="77777777" w:rsidR="0084610E" w:rsidRPr="00F73101" w:rsidRDefault="0084610E" w:rsidP="008461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668440" w14:textId="3A01CE17" w:rsidR="0084610E" w:rsidRPr="00F73101" w:rsidRDefault="004D600F" w:rsidP="008461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84610E"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.1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84610E"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В целях повышения эффективности использования средств обязательного медицинского страхования на оказание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для лечения отдельных нозологий, необходимо обязательное проведение молекулярно-генетических исследований и (или) </w:t>
      </w:r>
      <w:proofErr w:type="spellStart"/>
      <w:r w:rsidR="0084610E"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иммуногистохимических</w:t>
      </w:r>
      <w:proofErr w:type="spellEnd"/>
      <w:r w:rsidR="0084610E"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исследований  (с получением определенных результатов проведенных исследований до назначения схемы противоопухолевой лекарственной терапии).</w:t>
      </w:r>
    </w:p>
    <w:p w14:paraId="08EC7461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Перечень лекарственных препаратов для проведения противоопухолевой </w:t>
      </w:r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лекарственной терапии, при назначении которых необходимо обязательное проведение молекулярно-генетических исследований и (или) </w:t>
      </w:r>
      <w:proofErr w:type="spellStart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>иммуногистохимических</w:t>
      </w:r>
      <w:proofErr w:type="spellEnd"/>
      <w:r w:rsidRPr="00F731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исследований:</w:t>
      </w:r>
    </w:p>
    <w:p w14:paraId="72395AA4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D5748A1" w14:textId="77777777" w:rsidR="0084610E" w:rsidRPr="00F73101" w:rsidRDefault="0084610E" w:rsidP="008461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0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100"/>
        <w:gridCol w:w="1727"/>
        <w:gridCol w:w="1400"/>
        <w:gridCol w:w="4060"/>
      </w:tblGrid>
      <w:tr w:rsidR="00F630F4" w:rsidRPr="00C74805" w14:paraId="66DCC82E" w14:textId="77777777" w:rsidTr="00F630F4">
        <w:trPr>
          <w:tblHeader/>
          <w:ins w:id="72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BCB4" w14:textId="77777777" w:rsidR="00F630F4" w:rsidRPr="00C74805" w:rsidRDefault="00F630F4" w:rsidP="003B5AF1">
            <w:pPr>
              <w:pStyle w:val="afa"/>
              <w:jc w:val="center"/>
              <w:rPr>
                <w:ins w:id="73" w:author="Веселов Никита Сергеевич" w:date="2025-12-04T14:24:00Z"/>
                <w:rFonts w:ascii="Times New Roman" w:hAnsi="Times New Roman"/>
              </w:rPr>
            </w:pPr>
            <w:ins w:id="74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№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2633" w14:textId="77777777" w:rsidR="00F630F4" w:rsidRPr="00C74805" w:rsidRDefault="00F630F4" w:rsidP="003B5AF1">
            <w:pPr>
              <w:pStyle w:val="afa"/>
              <w:jc w:val="center"/>
              <w:rPr>
                <w:ins w:id="75" w:author="Веселов Никита Сергеевич" w:date="2025-12-04T14:24:00Z"/>
                <w:rFonts w:ascii="Times New Roman" w:hAnsi="Times New Roman"/>
              </w:rPr>
            </w:pPr>
            <w:ins w:id="76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Наименование МНН</w:t>
              </w:r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4014" w14:textId="77777777" w:rsidR="00F630F4" w:rsidRPr="00C74805" w:rsidRDefault="00F630F4" w:rsidP="003B5AF1">
            <w:pPr>
              <w:pStyle w:val="afa"/>
              <w:jc w:val="center"/>
              <w:rPr>
                <w:ins w:id="77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78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 xml:space="preserve">Код </w:t>
              </w:r>
              <w:r w:rsidRPr="00C74805">
                <w:rPr>
                  <w:rStyle w:val="afb"/>
                  <w:rFonts w:ascii="Times New Roman" w:hAnsi="Times New Roman"/>
                </w:rPr>
                <w:t>МКБ-10*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1908" w14:textId="77777777" w:rsidR="00F630F4" w:rsidRPr="00C74805" w:rsidRDefault="00F630F4" w:rsidP="003B5AF1">
            <w:pPr>
              <w:pStyle w:val="afa"/>
              <w:jc w:val="center"/>
              <w:rPr>
                <w:ins w:id="79" w:author="Веселов Никита Сергеевич" w:date="2025-12-04T14:24:00Z"/>
                <w:rFonts w:ascii="Times New Roman" w:hAnsi="Times New Roman"/>
              </w:rPr>
            </w:pPr>
            <w:ins w:id="80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Код маркёра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BE129D" w14:textId="77777777" w:rsidR="00F630F4" w:rsidRPr="00C74805" w:rsidRDefault="00F630F4" w:rsidP="003B5AF1">
            <w:pPr>
              <w:pStyle w:val="afa"/>
              <w:jc w:val="center"/>
              <w:rPr>
                <w:ins w:id="81" w:author="Веселов Никита Сергеевич" w:date="2025-12-04T14:24:00Z"/>
                <w:rFonts w:ascii="Times New Roman" w:hAnsi="Times New Roman"/>
              </w:rPr>
            </w:pPr>
            <w:ins w:id="82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Результат исследования</w:t>
              </w:r>
            </w:ins>
          </w:p>
        </w:tc>
      </w:tr>
      <w:tr w:rsidR="00F630F4" w:rsidRPr="00C74805" w14:paraId="2214709C" w14:textId="77777777" w:rsidTr="00F630F4">
        <w:trPr>
          <w:ins w:id="83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80ED" w14:textId="77777777" w:rsidR="00F630F4" w:rsidRPr="00C74805" w:rsidRDefault="00F630F4" w:rsidP="003B5AF1">
            <w:pPr>
              <w:pStyle w:val="afa"/>
              <w:jc w:val="center"/>
              <w:rPr>
                <w:ins w:id="84" w:author="Веселов Никита Сергеевич" w:date="2025-12-04T14:24:00Z"/>
                <w:rFonts w:ascii="Times New Roman" w:hAnsi="Times New Roman"/>
              </w:rPr>
            </w:pPr>
            <w:ins w:id="85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1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D35F" w14:textId="77777777" w:rsidR="00F630F4" w:rsidRPr="00C74805" w:rsidRDefault="00F630F4" w:rsidP="003B5AF1">
            <w:pPr>
              <w:pStyle w:val="afa"/>
              <w:jc w:val="center"/>
              <w:rPr>
                <w:ins w:id="86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87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Абемациклиб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C419" w14:textId="77777777" w:rsidR="00F630F4" w:rsidRPr="00C74805" w:rsidRDefault="00F630F4" w:rsidP="003B5AF1">
            <w:pPr>
              <w:pStyle w:val="afa"/>
              <w:jc w:val="center"/>
              <w:rPr>
                <w:ins w:id="88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89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C50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ABBA" w14:textId="77777777" w:rsidR="00F630F4" w:rsidRPr="00C74805" w:rsidRDefault="00F630F4" w:rsidP="003B5AF1">
            <w:pPr>
              <w:pStyle w:val="afa"/>
              <w:jc w:val="center"/>
              <w:rPr>
                <w:ins w:id="90" w:author="Веселов Никита Сергеевич" w:date="2025-12-04T14:24:00Z"/>
                <w:rFonts w:ascii="Times New Roman" w:hAnsi="Times New Roman"/>
              </w:rPr>
            </w:pPr>
            <w:ins w:id="91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НЕR2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AE4B2" w14:textId="77777777" w:rsidR="00F630F4" w:rsidRPr="00C74805" w:rsidRDefault="00F630F4" w:rsidP="003B5AF1">
            <w:pPr>
              <w:pStyle w:val="afa"/>
              <w:jc w:val="center"/>
              <w:rPr>
                <w:ins w:id="92" w:author="Веселов Никита Сергеевич" w:date="2025-12-04T14:24:00Z"/>
                <w:rFonts w:ascii="Times New Roman" w:hAnsi="Times New Roman"/>
              </w:rPr>
            </w:pPr>
            <w:ins w:id="93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 xml:space="preserve">Отсутствие </w:t>
              </w:r>
              <w:proofErr w:type="spellStart"/>
              <w:r w:rsidRPr="00C74805">
                <w:rPr>
                  <w:rFonts w:ascii="Times New Roman" w:hAnsi="Times New Roman"/>
                </w:rPr>
                <w:t>гиперэкспрессии</w:t>
              </w:r>
              <w:proofErr w:type="spellEnd"/>
              <w:r w:rsidRPr="00C74805">
                <w:rPr>
                  <w:rFonts w:ascii="Times New Roman" w:hAnsi="Times New Roman"/>
                </w:rPr>
                <w:t>/амплификации белка HER2</w:t>
              </w:r>
            </w:ins>
          </w:p>
        </w:tc>
      </w:tr>
      <w:tr w:rsidR="00F630F4" w:rsidRPr="00C74805" w14:paraId="2F471C7C" w14:textId="77777777" w:rsidTr="00F630F4">
        <w:trPr>
          <w:ins w:id="94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D263" w14:textId="77777777" w:rsidR="00F630F4" w:rsidRPr="00C74805" w:rsidRDefault="00F630F4" w:rsidP="003B5AF1">
            <w:pPr>
              <w:pStyle w:val="afa"/>
              <w:jc w:val="center"/>
              <w:rPr>
                <w:ins w:id="95" w:author="Веселов Никита Сергеевич" w:date="2025-12-04T14:24:00Z"/>
                <w:rFonts w:ascii="Times New Roman" w:hAnsi="Times New Roman"/>
              </w:rPr>
            </w:pPr>
            <w:ins w:id="96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2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DEE8" w14:textId="77777777" w:rsidR="00F630F4" w:rsidRPr="00C74805" w:rsidRDefault="00F630F4" w:rsidP="003B5AF1">
            <w:pPr>
              <w:pStyle w:val="afa"/>
              <w:jc w:val="center"/>
              <w:rPr>
                <w:ins w:id="97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98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Алектиниб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33EF" w14:textId="77777777" w:rsidR="00F630F4" w:rsidRPr="00C74805" w:rsidRDefault="00F630F4" w:rsidP="003B5AF1">
            <w:pPr>
              <w:pStyle w:val="afa"/>
              <w:jc w:val="center"/>
              <w:rPr>
                <w:ins w:id="99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100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C34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46DE" w14:textId="77777777" w:rsidR="00F630F4" w:rsidRPr="00C74805" w:rsidRDefault="00F630F4" w:rsidP="003B5AF1">
            <w:pPr>
              <w:pStyle w:val="afa"/>
              <w:jc w:val="center"/>
              <w:rPr>
                <w:ins w:id="101" w:author="Веселов Никита Сергеевич" w:date="2025-12-04T14:24:00Z"/>
                <w:rFonts w:ascii="Times New Roman" w:hAnsi="Times New Roman"/>
              </w:rPr>
            </w:pPr>
            <w:ins w:id="102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ALK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F93D5" w14:textId="77777777" w:rsidR="00F630F4" w:rsidRPr="00C74805" w:rsidRDefault="00F630F4" w:rsidP="003B5AF1">
            <w:pPr>
              <w:pStyle w:val="afa"/>
              <w:jc w:val="center"/>
              <w:rPr>
                <w:ins w:id="103" w:author="Веселов Никита Сергеевич" w:date="2025-12-04T14:24:00Z"/>
                <w:rFonts w:ascii="Times New Roman" w:hAnsi="Times New Roman"/>
              </w:rPr>
            </w:pPr>
            <w:ins w:id="104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Наличие транслокации в гене ALK</w:t>
              </w:r>
            </w:ins>
          </w:p>
        </w:tc>
      </w:tr>
      <w:tr w:rsidR="00F630F4" w:rsidRPr="00C74805" w14:paraId="62605219" w14:textId="77777777" w:rsidTr="00F630F4">
        <w:trPr>
          <w:ins w:id="105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8D2C" w14:textId="77777777" w:rsidR="00F630F4" w:rsidRPr="00C74805" w:rsidRDefault="00F630F4" w:rsidP="003B5AF1">
            <w:pPr>
              <w:pStyle w:val="afa"/>
              <w:jc w:val="center"/>
              <w:rPr>
                <w:ins w:id="106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107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3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BFCE" w14:textId="77777777" w:rsidR="00F630F4" w:rsidRPr="00C74805" w:rsidRDefault="00F630F4" w:rsidP="003B5AF1">
            <w:pPr>
              <w:pStyle w:val="afa"/>
              <w:jc w:val="center"/>
              <w:rPr>
                <w:ins w:id="108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109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Алпелисиб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0E1D" w14:textId="77777777" w:rsidR="00F630F4" w:rsidRPr="00C74805" w:rsidRDefault="00F630F4" w:rsidP="003B5AF1">
            <w:pPr>
              <w:pStyle w:val="afa"/>
              <w:jc w:val="center"/>
              <w:rPr>
                <w:ins w:id="110" w:author="Веселов Никита Сергеевич" w:date="2025-12-04T14:24:00Z"/>
                <w:rFonts w:ascii="Times New Roman" w:hAnsi="Times New Roman"/>
              </w:rPr>
            </w:pPr>
            <w:ins w:id="111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С50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44ED" w14:textId="77777777" w:rsidR="00F630F4" w:rsidRPr="00C74805" w:rsidRDefault="00F630F4" w:rsidP="003B5AF1">
            <w:pPr>
              <w:pStyle w:val="afa"/>
              <w:jc w:val="center"/>
              <w:rPr>
                <w:ins w:id="112" w:author="Веселов Никита Сергеевич" w:date="2025-12-04T14:24:00Z"/>
                <w:rFonts w:ascii="Times New Roman" w:hAnsi="Times New Roman"/>
              </w:rPr>
            </w:pPr>
            <w:ins w:id="113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PIK3CA</w:t>
              </w:r>
              <w:r w:rsidRPr="00C74805">
                <w:rPr>
                  <w:rFonts w:ascii="Times New Roman" w:hAnsi="Times New Roman"/>
                </w:rPr>
                <w:t xml:space="preserve"> и</w:t>
              </w:r>
            </w:ins>
          </w:p>
          <w:p w14:paraId="48E6227F" w14:textId="77777777" w:rsidR="00F630F4" w:rsidRPr="00C74805" w:rsidRDefault="00F630F4" w:rsidP="003B5AF1">
            <w:pPr>
              <w:jc w:val="center"/>
              <w:rPr>
                <w:ins w:id="114" w:author="Веселов Никита Сергеевич" w:date="2025-12-04T14:24:00Z"/>
                <w:rFonts w:ascii="Times New Roman" w:hAnsi="Times New Roman" w:cs="Times New Roman"/>
                <w:sz w:val="24"/>
                <w:szCs w:val="24"/>
              </w:rPr>
            </w:pPr>
            <w:ins w:id="115" w:author="Веселов Никита Сергеевич" w:date="2025-12-04T14:24:00Z">
              <w:r w:rsidRPr="00C74805">
                <w:rPr>
                  <w:rFonts w:ascii="Times New Roman" w:hAnsi="Times New Roman" w:cs="Times New Roman"/>
                  <w:sz w:val="24"/>
                  <w:szCs w:val="24"/>
                </w:rPr>
                <w:t>НЕR2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C63947" w14:textId="77777777" w:rsidR="00F630F4" w:rsidRPr="00C74805" w:rsidRDefault="00F630F4" w:rsidP="003B5AF1">
            <w:pPr>
              <w:pStyle w:val="afa"/>
              <w:jc w:val="center"/>
              <w:rPr>
                <w:ins w:id="116" w:author="Веселов Никита Сергеевич" w:date="2025-12-04T14:24:00Z"/>
                <w:rFonts w:ascii="Times New Roman" w:hAnsi="Times New Roman"/>
              </w:rPr>
            </w:pPr>
            <w:ins w:id="117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Наличие мутации в гене PIK3CA и</w:t>
              </w:r>
            </w:ins>
          </w:p>
          <w:p w14:paraId="32903C26" w14:textId="77777777" w:rsidR="00F630F4" w:rsidRPr="00C74805" w:rsidRDefault="00F630F4" w:rsidP="003B5AF1">
            <w:pPr>
              <w:jc w:val="center"/>
              <w:rPr>
                <w:ins w:id="118" w:author="Веселов Никита Сергеевич" w:date="2025-12-04T14:24:00Z"/>
                <w:rFonts w:ascii="Times New Roman" w:hAnsi="Times New Roman" w:cs="Times New Roman"/>
                <w:sz w:val="24"/>
                <w:szCs w:val="24"/>
              </w:rPr>
            </w:pPr>
            <w:ins w:id="119" w:author="Веселов Никита Сергеевич" w:date="2025-12-04T14:24:00Z">
              <w:r w:rsidRPr="00C74805">
                <w:rPr>
                  <w:rFonts w:ascii="Times New Roman" w:hAnsi="Times New Roman" w:cs="Times New Roman"/>
                  <w:sz w:val="24"/>
                  <w:szCs w:val="24"/>
                </w:rPr>
                <w:t xml:space="preserve">отсутствие </w:t>
              </w:r>
              <w:proofErr w:type="spellStart"/>
              <w:r w:rsidRPr="00C74805">
                <w:rPr>
                  <w:rFonts w:ascii="Times New Roman" w:hAnsi="Times New Roman" w:cs="Times New Roman"/>
                  <w:sz w:val="24"/>
                  <w:szCs w:val="24"/>
                </w:rPr>
                <w:t>гиперэкспрессии</w:t>
              </w:r>
              <w:proofErr w:type="spellEnd"/>
              <w:r w:rsidRPr="00C74805">
                <w:rPr>
                  <w:rFonts w:ascii="Times New Roman" w:hAnsi="Times New Roman" w:cs="Times New Roman"/>
                  <w:sz w:val="24"/>
                  <w:szCs w:val="24"/>
                </w:rPr>
                <w:t>/амплификации белка HER2</w:t>
              </w:r>
            </w:ins>
          </w:p>
        </w:tc>
      </w:tr>
      <w:tr w:rsidR="00F630F4" w:rsidRPr="00C74805" w14:paraId="5BB7EFB5" w14:textId="77777777" w:rsidTr="00F630F4">
        <w:trPr>
          <w:ins w:id="120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702F" w14:textId="77777777" w:rsidR="00F630F4" w:rsidRPr="00C74805" w:rsidRDefault="00F630F4" w:rsidP="003B5AF1">
            <w:pPr>
              <w:pStyle w:val="afa"/>
              <w:jc w:val="center"/>
              <w:rPr>
                <w:ins w:id="121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122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4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283" w14:textId="77777777" w:rsidR="00F630F4" w:rsidRPr="00C74805" w:rsidRDefault="00F630F4" w:rsidP="003B5AF1">
            <w:pPr>
              <w:pStyle w:val="afa"/>
              <w:jc w:val="center"/>
              <w:rPr>
                <w:ins w:id="123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124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Вемурафениб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AAD2" w14:textId="77777777" w:rsidR="00F630F4" w:rsidRPr="00C74805" w:rsidRDefault="00F630F4" w:rsidP="003B5AF1">
            <w:pPr>
              <w:pStyle w:val="afa"/>
              <w:jc w:val="center"/>
              <w:rPr>
                <w:ins w:id="125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126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C43,</w:t>
              </w:r>
              <w:r w:rsidRPr="00C74805">
                <w:rPr>
                  <w:rStyle w:val="afb"/>
                  <w:rFonts w:ascii="Times New Roman" w:hAnsi="Times New Roman"/>
                  <w:lang w:val="en-US"/>
                </w:rPr>
                <w:t xml:space="preserve"> </w:t>
              </w:r>
              <w:r w:rsidRPr="00C74805">
                <w:rPr>
                  <w:rStyle w:val="afb"/>
                  <w:rFonts w:ascii="Times New Roman" w:hAnsi="Times New Roman"/>
                </w:rPr>
                <w:t>С18, С19, С20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FE41" w14:textId="77777777" w:rsidR="00F630F4" w:rsidRPr="00C74805" w:rsidRDefault="00F630F4" w:rsidP="003B5AF1">
            <w:pPr>
              <w:pStyle w:val="afa"/>
              <w:jc w:val="center"/>
              <w:rPr>
                <w:ins w:id="127" w:author="Веселов Никита Сергеевич" w:date="2025-12-04T14:24:00Z"/>
                <w:rFonts w:ascii="Times New Roman" w:hAnsi="Times New Roman"/>
              </w:rPr>
            </w:pPr>
            <w:ins w:id="128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BRAF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86AD6D" w14:textId="77777777" w:rsidR="00F630F4" w:rsidRPr="00C74805" w:rsidRDefault="00F630F4" w:rsidP="003B5AF1">
            <w:pPr>
              <w:pStyle w:val="afa"/>
              <w:jc w:val="center"/>
              <w:rPr>
                <w:ins w:id="129" w:author="Веселов Никита Сергеевич" w:date="2025-12-04T14:24:00Z"/>
                <w:rFonts w:ascii="Times New Roman" w:hAnsi="Times New Roman"/>
              </w:rPr>
            </w:pPr>
            <w:ins w:id="130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Наличие мутаций в гене BRAF</w:t>
              </w:r>
            </w:ins>
          </w:p>
        </w:tc>
      </w:tr>
      <w:tr w:rsidR="00F630F4" w:rsidRPr="00C74805" w14:paraId="21172837" w14:textId="77777777" w:rsidTr="00F630F4">
        <w:trPr>
          <w:ins w:id="131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ED0A" w14:textId="77777777" w:rsidR="00F630F4" w:rsidRPr="00C74805" w:rsidRDefault="00F630F4" w:rsidP="003B5AF1">
            <w:pPr>
              <w:pStyle w:val="afa"/>
              <w:jc w:val="center"/>
              <w:rPr>
                <w:ins w:id="132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133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5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5CE5" w14:textId="77777777" w:rsidR="00F630F4" w:rsidRPr="00C74805" w:rsidRDefault="00F630F4" w:rsidP="003B5AF1">
            <w:pPr>
              <w:pStyle w:val="afa"/>
              <w:jc w:val="center"/>
              <w:rPr>
                <w:ins w:id="134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135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Гефитиниб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82E0" w14:textId="77777777" w:rsidR="00F630F4" w:rsidRPr="00C74805" w:rsidRDefault="00F630F4" w:rsidP="003B5AF1">
            <w:pPr>
              <w:pStyle w:val="afa"/>
              <w:jc w:val="center"/>
              <w:rPr>
                <w:ins w:id="136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137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C34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A25E" w14:textId="77777777" w:rsidR="00F630F4" w:rsidRPr="00C74805" w:rsidRDefault="00F630F4" w:rsidP="003B5AF1">
            <w:pPr>
              <w:pStyle w:val="afa"/>
              <w:jc w:val="center"/>
              <w:rPr>
                <w:ins w:id="138" w:author="Веселов Никита Сергеевич" w:date="2025-12-04T14:24:00Z"/>
                <w:rFonts w:ascii="Times New Roman" w:hAnsi="Times New Roman"/>
              </w:rPr>
            </w:pPr>
            <w:ins w:id="139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EGFR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3BC591" w14:textId="77777777" w:rsidR="00F630F4" w:rsidRPr="00C74805" w:rsidRDefault="00F630F4" w:rsidP="003B5AF1">
            <w:pPr>
              <w:pStyle w:val="afa"/>
              <w:jc w:val="center"/>
              <w:rPr>
                <w:ins w:id="140" w:author="Веселов Никита Сергеевич" w:date="2025-12-04T14:24:00Z"/>
                <w:rFonts w:ascii="Times New Roman" w:hAnsi="Times New Roman"/>
              </w:rPr>
            </w:pPr>
            <w:ins w:id="141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Наличие мутаций в гене EGFR</w:t>
              </w:r>
            </w:ins>
          </w:p>
        </w:tc>
      </w:tr>
      <w:tr w:rsidR="00F630F4" w:rsidRPr="00C74805" w14:paraId="320FF7B3" w14:textId="77777777" w:rsidTr="00F630F4">
        <w:trPr>
          <w:ins w:id="142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85F9" w14:textId="77777777" w:rsidR="00F630F4" w:rsidRPr="00C74805" w:rsidRDefault="00F630F4" w:rsidP="003B5AF1">
            <w:pPr>
              <w:pStyle w:val="afa"/>
              <w:jc w:val="center"/>
              <w:rPr>
                <w:ins w:id="143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144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6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5993" w14:textId="77777777" w:rsidR="00F630F4" w:rsidRPr="00C74805" w:rsidRDefault="00F630F4" w:rsidP="003B5AF1">
            <w:pPr>
              <w:pStyle w:val="afa"/>
              <w:jc w:val="center"/>
              <w:rPr>
                <w:ins w:id="145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146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Дабрафениб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5E7B" w14:textId="77777777" w:rsidR="00F630F4" w:rsidRPr="00C74805" w:rsidRDefault="00F630F4" w:rsidP="003B5AF1">
            <w:pPr>
              <w:pStyle w:val="afa"/>
              <w:jc w:val="center"/>
              <w:rPr>
                <w:ins w:id="147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148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C34</w:t>
              </w:r>
              <w:r w:rsidRPr="00C74805">
                <w:rPr>
                  <w:rFonts w:ascii="Times New Roman" w:hAnsi="Times New Roman"/>
                  <w:b/>
                  <w:bCs/>
                </w:rPr>
                <w:t xml:space="preserve">, </w:t>
              </w:r>
              <w:r w:rsidRPr="00C74805">
                <w:rPr>
                  <w:rStyle w:val="afb"/>
                  <w:rFonts w:ascii="Times New Roman" w:hAnsi="Times New Roman"/>
                </w:rPr>
                <w:t>C43,</w:t>
              </w:r>
              <w:r w:rsidRPr="00C74805">
                <w:rPr>
                  <w:rStyle w:val="afb"/>
                  <w:rFonts w:ascii="Times New Roman" w:hAnsi="Times New Roman"/>
                  <w:lang w:val="en-US"/>
                </w:rPr>
                <w:t xml:space="preserve"> </w:t>
              </w:r>
              <w:r w:rsidRPr="00C74805">
                <w:rPr>
                  <w:rStyle w:val="afb"/>
                  <w:rFonts w:ascii="Times New Roman" w:hAnsi="Times New Roman"/>
                </w:rPr>
                <w:t>С18, С19, С20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54C0" w14:textId="77777777" w:rsidR="00F630F4" w:rsidRPr="00C74805" w:rsidRDefault="00F630F4" w:rsidP="003B5AF1">
            <w:pPr>
              <w:pStyle w:val="afa"/>
              <w:jc w:val="center"/>
              <w:rPr>
                <w:ins w:id="149" w:author="Веселов Никита Сергеевич" w:date="2025-12-04T14:24:00Z"/>
                <w:rFonts w:ascii="Times New Roman" w:hAnsi="Times New Roman"/>
              </w:rPr>
            </w:pPr>
            <w:ins w:id="150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BRAF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7008D7" w14:textId="77777777" w:rsidR="00F630F4" w:rsidRPr="00C74805" w:rsidRDefault="00F630F4" w:rsidP="003B5AF1">
            <w:pPr>
              <w:pStyle w:val="afa"/>
              <w:jc w:val="center"/>
              <w:rPr>
                <w:ins w:id="151" w:author="Веселов Никита Сергеевич" w:date="2025-12-04T14:24:00Z"/>
                <w:rFonts w:ascii="Times New Roman" w:hAnsi="Times New Roman"/>
              </w:rPr>
            </w:pPr>
            <w:ins w:id="152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Наличие мутаций в гене BRAF</w:t>
              </w:r>
            </w:ins>
          </w:p>
        </w:tc>
      </w:tr>
      <w:tr w:rsidR="00F630F4" w:rsidRPr="00C74805" w14:paraId="50C28C3E" w14:textId="77777777" w:rsidTr="00F630F4">
        <w:trPr>
          <w:ins w:id="153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4E78" w14:textId="77777777" w:rsidR="00F630F4" w:rsidRPr="00C74805" w:rsidRDefault="00F630F4" w:rsidP="003B5AF1">
            <w:pPr>
              <w:pStyle w:val="afa"/>
              <w:jc w:val="center"/>
              <w:rPr>
                <w:ins w:id="154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155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7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0D2A" w14:textId="77777777" w:rsidR="00F630F4" w:rsidRPr="00C74805" w:rsidRDefault="00F630F4" w:rsidP="003B5AF1">
            <w:pPr>
              <w:pStyle w:val="afa"/>
              <w:jc w:val="center"/>
              <w:rPr>
                <w:ins w:id="156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157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Кобиметиниб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C73E" w14:textId="77777777" w:rsidR="00F630F4" w:rsidRPr="00C74805" w:rsidRDefault="00F630F4" w:rsidP="003B5AF1">
            <w:pPr>
              <w:pStyle w:val="afa"/>
              <w:jc w:val="center"/>
              <w:rPr>
                <w:ins w:id="158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159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C43, С18, С19, С20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7E34" w14:textId="77777777" w:rsidR="00F630F4" w:rsidRPr="00C74805" w:rsidRDefault="00F630F4" w:rsidP="003B5AF1">
            <w:pPr>
              <w:pStyle w:val="afa"/>
              <w:jc w:val="center"/>
              <w:rPr>
                <w:ins w:id="160" w:author="Веселов Никита Сергеевич" w:date="2025-12-04T14:24:00Z"/>
                <w:rFonts w:ascii="Times New Roman" w:hAnsi="Times New Roman"/>
              </w:rPr>
            </w:pPr>
            <w:ins w:id="161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BRAF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343ADA" w14:textId="77777777" w:rsidR="00F630F4" w:rsidRPr="00C74805" w:rsidRDefault="00F630F4" w:rsidP="003B5AF1">
            <w:pPr>
              <w:pStyle w:val="afa"/>
              <w:jc w:val="center"/>
              <w:rPr>
                <w:ins w:id="162" w:author="Веселов Никита Сергеевич" w:date="2025-12-04T14:24:00Z"/>
                <w:rFonts w:ascii="Times New Roman" w:hAnsi="Times New Roman"/>
              </w:rPr>
            </w:pPr>
            <w:ins w:id="163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Наличие мутаций в гене BRAF</w:t>
              </w:r>
            </w:ins>
          </w:p>
        </w:tc>
      </w:tr>
      <w:tr w:rsidR="00F630F4" w:rsidRPr="00C74805" w14:paraId="118EE1C2" w14:textId="77777777" w:rsidTr="00F630F4">
        <w:trPr>
          <w:ins w:id="164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1890" w14:textId="77777777" w:rsidR="00F630F4" w:rsidRPr="00C74805" w:rsidRDefault="00F630F4" w:rsidP="003B5AF1">
            <w:pPr>
              <w:pStyle w:val="afa"/>
              <w:jc w:val="center"/>
              <w:rPr>
                <w:ins w:id="165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166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8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37AF" w14:textId="77777777" w:rsidR="00F630F4" w:rsidRPr="00C74805" w:rsidRDefault="00F630F4" w:rsidP="003B5AF1">
            <w:pPr>
              <w:pStyle w:val="afa"/>
              <w:jc w:val="center"/>
              <w:rPr>
                <w:ins w:id="167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168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Кризотиниб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1993" w14:textId="77777777" w:rsidR="00F630F4" w:rsidRPr="00C74805" w:rsidRDefault="00F630F4" w:rsidP="003B5AF1">
            <w:pPr>
              <w:pStyle w:val="afa"/>
              <w:jc w:val="center"/>
              <w:rPr>
                <w:ins w:id="169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170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C34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16E9" w14:textId="77777777" w:rsidR="00F630F4" w:rsidRPr="00C74805" w:rsidRDefault="00F630F4" w:rsidP="003B5AF1">
            <w:pPr>
              <w:pStyle w:val="afa"/>
              <w:jc w:val="center"/>
              <w:rPr>
                <w:ins w:id="171" w:author="Веселов Никита Сергеевич" w:date="2025-12-04T14:24:00Z"/>
                <w:rFonts w:ascii="Times New Roman" w:hAnsi="Times New Roman"/>
              </w:rPr>
            </w:pPr>
            <w:ins w:id="172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ALK или ROS1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04C1E2" w14:textId="77777777" w:rsidR="00F630F4" w:rsidRPr="00C74805" w:rsidRDefault="00F630F4" w:rsidP="003B5AF1">
            <w:pPr>
              <w:pStyle w:val="afa"/>
              <w:jc w:val="center"/>
              <w:rPr>
                <w:ins w:id="173" w:author="Веселов Никита Сергеевич" w:date="2025-12-04T14:24:00Z"/>
                <w:rFonts w:ascii="Times New Roman" w:hAnsi="Times New Roman"/>
              </w:rPr>
            </w:pPr>
            <w:ins w:id="174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Наличие транслокации в гене ALK или ROS1</w:t>
              </w:r>
            </w:ins>
          </w:p>
        </w:tc>
      </w:tr>
      <w:tr w:rsidR="00F630F4" w:rsidRPr="00C74805" w14:paraId="53DAFE31" w14:textId="77777777" w:rsidTr="00F630F4">
        <w:trPr>
          <w:ins w:id="175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7D1C" w14:textId="77777777" w:rsidR="00F630F4" w:rsidRPr="00C74805" w:rsidRDefault="00F630F4" w:rsidP="003B5AF1">
            <w:pPr>
              <w:pStyle w:val="afa"/>
              <w:jc w:val="center"/>
              <w:rPr>
                <w:ins w:id="176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177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9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6666" w14:textId="77777777" w:rsidR="00F630F4" w:rsidRPr="00C74805" w:rsidRDefault="00F630F4" w:rsidP="003B5AF1">
            <w:pPr>
              <w:pStyle w:val="afa"/>
              <w:jc w:val="center"/>
              <w:rPr>
                <w:ins w:id="178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179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Лапатиниб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3EFB" w14:textId="77777777" w:rsidR="00F630F4" w:rsidRPr="00C74805" w:rsidRDefault="00F630F4" w:rsidP="003B5AF1">
            <w:pPr>
              <w:pStyle w:val="afa"/>
              <w:jc w:val="center"/>
              <w:rPr>
                <w:ins w:id="180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181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C50</w:t>
              </w:r>
              <w:r w:rsidRPr="00C74805">
                <w:rPr>
                  <w:rFonts w:ascii="Times New Roman" w:hAnsi="Times New Roman"/>
                  <w:b/>
                  <w:bCs/>
                </w:rPr>
                <w:t xml:space="preserve">, </w:t>
              </w:r>
              <w:r w:rsidRPr="00C74805">
                <w:rPr>
                  <w:rStyle w:val="afb"/>
                  <w:rFonts w:ascii="Times New Roman" w:hAnsi="Times New Roman"/>
                </w:rPr>
                <w:t>C18</w:t>
              </w:r>
              <w:r w:rsidRPr="00C74805">
                <w:rPr>
                  <w:rFonts w:ascii="Times New Roman" w:hAnsi="Times New Roman"/>
                  <w:b/>
                  <w:bCs/>
                </w:rPr>
                <w:t xml:space="preserve">, </w:t>
              </w:r>
              <w:r w:rsidRPr="00C74805">
                <w:rPr>
                  <w:rStyle w:val="afb"/>
                  <w:rFonts w:ascii="Times New Roman" w:hAnsi="Times New Roman"/>
                </w:rPr>
                <w:t>C19</w:t>
              </w:r>
              <w:r w:rsidRPr="00C74805">
                <w:rPr>
                  <w:rFonts w:ascii="Times New Roman" w:hAnsi="Times New Roman"/>
                  <w:b/>
                  <w:bCs/>
                </w:rPr>
                <w:t xml:space="preserve">, </w:t>
              </w:r>
              <w:r w:rsidRPr="00C74805">
                <w:rPr>
                  <w:rStyle w:val="afb"/>
                  <w:rFonts w:ascii="Times New Roman" w:hAnsi="Times New Roman"/>
                </w:rPr>
                <w:t>C20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FA8E" w14:textId="77777777" w:rsidR="00F630F4" w:rsidRPr="00C74805" w:rsidRDefault="00F630F4" w:rsidP="003B5AF1">
            <w:pPr>
              <w:pStyle w:val="afa"/>
              <w:jc w:val="center"/>
              <w:rPr>
                <w:ins w:id="182" w:author="Веселов Никита Сергеевич" w:date="2025-12-04T14:24:00Z"/>
                <w:rFonts w:ascii="Times New Roman" w:hAnsi="Times New Roman"/>
              </w:rPr>
            </w:pPr>
            <w:ins w:id="183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HER2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4C51E" w14:textId="77777777" w:rsidR="00F630F4" w:rsidRPr="00C74805" w:rsidRDefault="00F630F4" w:rsidP="003B5AF1">
            <w:pPr>
              <w:pStyle w:val="afa"/>
              <w:jc w:val="center"/>
              <w:rPr>
                <w:ins w:id="184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185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Гиперэкспрессия</w:t>
              </w:r>
              <w:proofErr w:type="spellEnd"/>
              <w:r w:rsidRPr="00C74805">
                <w:rPr>
                  <w:rFonts w:ascii="Times New Roman" w:hAnsi="Times New Roman"/>
                </w:rPr>
                <w:t>/амплификация белка HER2</w:t>
              </w:r>
            </w:ins>
          </w:p>
        </w:tc>
      </w:tr>
      <w:tr w:rsidR="00F630F4" w:rsidRPr="00C74805" w14:paraId="74B5BFC2" w14:textId="77777777" w:rsidTr="00F630F4">
        <w:trPr>
          <w:ins w:id="186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8607" w14:textId="77777777" w:rsidR="00F630F4" w:rsidRPr="00C74805" w:rsidRDefault="00F630F4" w:rsidP="003B5AF1">
            <w:pPr>
              <w:pStyle w:val="afa"/>
              <w:jc w:val="center"/>
              <w:rPr>
                <w:ins w:id="187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188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10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876B" w14:textId="77777777" w:rsidR="00F630F4" w:rsidRPr="00C74805" w:rsidRDefault="00F630F4" w:rsidP="003B5AF1">
            <w:pPr>
              <w:pStyle w:val="afa"/>
              <w:jc w:val="center"/>
              <w:rPr>
                <w:ins w:id="189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190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Ленватиниб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FBA7" w14:textId="77777777" w:rsidR="00F630F4" w:rsidRPr="00C74805" w:rsidRDefault="00F630F4" w:rsidP="003B5AF1">
            <w:pPr>
              <w:pStyle w:val="afa"/>
              <w:jc w:val="center"/>
              <w:rPr>
                <w:ins w:id="191" w:author="Веселов Никита Сергеевич" w:date="2025-12-04T14:24:00Z"/>
                <w:rFonts w:ascii="Times New Roman" w:hAnsi="Times New Roman"/>
              </w:rPr>
            </w:pPr>
            <w:ins w:id="192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С54, С55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D8D0" w14:textId="77777777" w:rsidR="00F630F4" w:rsidRPr="00C74805" w:rsidRDefault="00F630F4" w:rsidP="003B5AF1">
            <w:pPr>
              <w:pStyle w:val="afa"/>
              <w:jc w:val="center"/>
              <w:rPr>
                <w:ins w:id="193" w:author="Веселов Никита Сергеевич" w:date="2025-12-04T14:24:00Z"/>
                <w:rFonts w:ascii="Times New Roman" w:hAnsi="Times New Roman"/>
              </w:rPr>
            </w:pPr>
            <w:ins w:id="194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 xml:space="preserve">MSI или </w:t>
              </w:r>
              <w:proofErr w:type="spellStart"/>
              <w:r w:rsidRPr="00C74805">
                <w:rPr>
                  <w:rFonts w:ascii="Times New Roman" w:hAnsi="Times New Roman"/>
                </w:rPr>
                <w:t>dMMR</w:t>
              </w:r>
              <w:proofErr w:type="spellEnd"/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335E4E" w14:textId="77777777" w:rsidR="00F630F4" w:rsidRPr="00C74805" w:rsidRDefault="00F630F4" w:rsidP="003B5AF1">
            <w:pPr>
              <w:pStyle w:val="afa"/>
              <w:jc w:val="center"/>
              <w:rPr>
                <w:ins w:id="195" w:author="Веселов Никита Сергеевич" w:date="2025-12-04T14:24:00Z"/>
                <w:rFonts w:ascii="Times New Roman" w:hAnsi="Times New Roman"/>
              </w:rPr>
            </w:pPr>
            <w:ins w:id="196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 xml:space="preserve">Отсутствие </w:t>
              </w:r>
              <w:proofErr w:type="spellStart"/>
              <w:r w:rsidRPr="00C74805">
                <w:rPr>
                  <w:rFonts w:ascii="Times New Roman" w:hAnsi="Times New Roman"/>
                </w:rPr>
                <w:t>микросателлитной</w:t>
              </w:r>
              <w:proofErr w:type="spellEnd"/>
              <w:r w:rsidRPr="00C74805">
                <w:rPr>
                  <w:rFonts w:ascii="Times New Roman" w:hAnsi="Times New Roman"/>
                </w:rPr>
                <w:t xml:space="preserve"> нестабильности или нарушений системы репарации ДНК</w:t>
              </w:r>
            </w:ins>
          </w:p>
        </w:tc>
      </w:tr>
      <w:tr w:rsidR="00F630F4" w:rsidRPr="00C74805" w14:paraId="2580EBB6" w14:textId="77777777" w:rsidTr="00F630F4">
        <w:trPr>
          <w:ins w:id="197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651E" w14:textId="77777777" w:rsidR="00F630F4" w:rsidRPr="00C74805" w:rsidRDefault="00F630F4" w:rsidP="003B5AF1">
            <w:pPr>
              <w:pStyle w:val="afa"/>
              <w:jc w:val="center"/>
              <w:rPr>
                <w:ins w:id="198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199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11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229E" w14:textId="77777777" w:rsidR="00F630F4" w:rsidRPr="00C74805" w:rsidRDefault="00F630F4" w:rsidP="003B5AF1">
            <w:pPr>
              <w:pStyle w:val="afa"/>
              <w:jc w:val="center"/>
              <w:rPr>
                <w:ins w:id="200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201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Олапариб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BE79" w14:textId="77777777" w:rsidR="00F630F4" w:rsidRPr="00C74805" w:rsidRDefault="00F630F4" w:rsidP="003B5AF1">
            <w:pPr>
              <w:pStyle w:val="afa"/>
              <w:jc w:val="center"/>
              <w:rPr>
                <w:ins w:id="202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203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C25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EED8" w14:textId="77777777" w:rsidR="00F630F4" w:rsidRPr="00C74805" w:rsidRDefault="00F630F4" w:rsidP="003B5AF1">
            <w:pPr>
              <w:pStyle w:val="afa"/>
              <w:jc w:val="center"/>
              <w:rPr>
                <w:ins w:id="204" w:author="Веселов Никита Сергеевич" w:date="2025-12-04T14:24:00Z"/>
                <w:rFonts w:ascii="Times New Roman" w:hAnsi="Times New Roman"/>
              </w:rPr>
            </w:pPr>
            <w:ins w:id="205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BRCA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7C8180" w14:textId="77777777" w:rsidR="00F630F4" w:rsidRPr="00C74805" w:rsidRDefault="00F630F4" w:rsidP="003B5AF1">
            <w:pPr>
              <w:pStyle w:val="afa"/>
              <w:jc w:val="center"/>
              <w:rPr>
                <w:ins w:id="206" w:author="Веселов Никита Сергеевич" w:date="2025-12-04T14:24:00Z"/>
                <w:rFonts w:ascii="Times New Roman" w:hAnsi="Times New Roman"/>
              </w:rPr>
            </w:pPr>
            <w:ins w:id="207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Наличие мутаций в генах BRCA</w:t>
              </w:r>
            </w:ins>
          </w:p>
        </w:tc>
      </w:tr>
      <w:tr w:rsidR="00F630F4" w:rsidRPr="00C74805" w14:paraId="20B3B4F5" w14:textId="77777777" w:rsidTr="00F630F4">
        <w:trPr>
          <w:ins w:id="208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6148" w14:textId="77777777" w:rsidR="00F630F4" w:rsidRPr="00C74805" w:rsidRDefault="00F630F4" w:rsidP="003B5AF1">
            <w:pPr>
              <w:pStyle w:val="afa"/>
              <w:jc w:val="center"/>
              <w:rPr>
                <w:ins w:id="209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210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12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01E3" w14:textId="77777777" w:rsidR="00F630F4" w:rsidRPr="00C74805" w:rsidRDefault="00F630F4" w:rsidP="003B5AF1">
            <w:pPr>
              <w:pStyle w:val="afa"/>
              <w:jc w:val="center"/>
              <w:rPr>
                <w:ins w:id="211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212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Олапариб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4F88" w14:textId="77777777" w:rsidR="00F630F4" w:rsidRPr="00C74805" w:rsidRDefault="00F630F4" w:rsidP="003B5AF1">
            <w:pPr>
              <w:pStyle w:val="afa"/>
              <w:jc w:val="center"/>
              <w:rPr>
                <w:ins w:id="213" w:author="Веселов Никита Сергеевич" w:date="2025-12-04T14:24:00Z"/>
                <w:rStyle w:val="afb"/>
                <w:rFonts w:ascii="Times New Roman" w:hAnsi="Times New Roman"/>
                <w:b w:val="0"/>
                <w:bCs w:val="0"/>
              </w:rPr>
            </w:pPr>
            <w:ins w:id="214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C50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0E17" w14:textId="77777777" w:rsidR="00F630F4" w:rsidRPr="00C74805" w:rsidRDefault="00F630F4" w:rsidP="003B5AF1">
            <w:pPr>
              <w:pStyle w:val="afa"/>
              <w:jc w:val="center"/>
              <w:rPr>
                <w:ins w:id="215" w:author="Веселов Никита Сергеевич" w:date="2025-12-04T14:24:00Z"/>
                <w:rFonts w:ascii="Times New Roman" w:hAnsi="Times New Roman"/>
              </w:rPr>
            </w:pPr>
            <w:ins w:id="216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BRCA и</w:t>
              </w:r>
            </w:ins>
          </w:p>
          <w:p w14:paraId="40326198" w14:textId="77777777" w:rsidR="00F630F4" w:rsidRPr="00C74805" w:rsidRDefault="00F630F4" w:rsidP="003B5AF1">
            <w:pPr>
              <w:jc w:val="center"/>
              <w:rPr>
                <w:ins w:id="217" w:author="Веселов Никита Сергеевич" w:date="2025-12-04T14:24:00Z"/>
                <w:rFonts w:ascii="Times New Roman" w:hAnsi="Times New Roman" w:cs="Times New Roman"/>
                <w:sz w:val="24"/>
                <w:szCs w:val="24"/>
              </w:rPr>
            </w:pPr>
            <w:ins w:id="218" w:author="Веселов Никита Сергеевич" w:date="2025-12-04T14:24:00Z">
              <w:r w:rsidRPr="00C74805">
                <w:rPr>
                  <w:rFonts w:ascii="Times New Roman" w:hAnsi="Times New Roman" w:cs="Times New Roman"/>
                  <w:sz w:val="24"/>
                  <w:szCs w:val="24"/>
                </w:rPr>
                <w:t>НЕR2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D6EADE" w14:textId="77777777" w:rsidR="00F630F4" w:rsidRPr="00C74805" w:rsidRDefault="00F630F4" w:rsidP="003B5AF1">
            <w:pPr>
              <w:pStyle w:val="afa"/>
              <w:jc w:val="center"/>
              <w:rPr>
                <w:ins w:id="219" w:author="Веселов Никита Сергеевич" w:date="2025-12-04T14:24:00Z"/>
                <w:rFonts w:ascii="Times New Roman" w:hAnsi="Times New Roman"/>
              </w:rPr>
            </w:pPr>
            <w:ins w:id="220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 xml:space="preserve">Наличие мутаций в генах BRCA и </w:t>
              </w:r>
            </w:ins>
          </w:p>
          <w:p w14:paraId="3AFD4102" w14:textId="77777777" w:rsidR="00F630F4" w:rsidRPr="00C74805" w:rsidRDefault="00F630F4" w:rsidP="003B5AF1">
            <w:pPr>
              <w:pStyle w:val="afa"/>
              <w:jc w:val="center"/>
              <w:rPr>
                <w:ins w:id="221" w:author="Веселов Никита Сергеевич" w:date="2025-12-04T14:24:00Z"/>
                <w:rFonts w:ascii="Times New Roman" w:hAnsi="Times New Roman"/>
              </w:rPr>
            </w:pPr>
            <w:ins w:id="222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 xml:space="preserve">отсутствие </w:t>
              </w:r>
              <w:proofErr w:type="spellStart"/>
              <w:r w:rsidRPr="00C74805">
                <w:rPr>
                  <w:rFonts w:ascii="Times New Roman" w:hAnsi="Times New Roman"/>
                </w:rPr>
                <w:t>гиперэкспрессии</w:t>
              </w:r>
              <w:proofErr w:type="spellEnd"/>
              <w:r w:rsidRPr="00C74805">
                <w:rPr>
                  <w:rFonts w:ascii="Times New Roman" w:hAnsi="Times New Roman"/>
                </w:rPr>
                <w:t>/амплификации белка HER2</w:t>
              </w:r>
            </w:ins>
          </w:p>
        </w:tc>
      </w:tr>
      <w:tr w:rsidR="00F630F4" w:rsidRPr="00C74805" w14:paraId="4013FD2D" w14:textId="77777777" w:rsidTr="00F630F4">
        <w:trPr>
          <w:ins w:id="223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DC91" w14:textId="77777777" w:rsidR="00F630F4" w:rsidRPr="00C74805" w:rsidRDefault="00F630F4" w:rsidP="003B5AF1">
            <w:pPr>
              <w:pStyle w:val="afa"/>
              <w:jc w:val="center"/>
              <w:rPr>
                <w:ins w:id="224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225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13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7E0A" w14:textId="77777777" w:rsidR="00F630F4" w:rsidRPr="00C74805" w:rsidRDefault="00F630F4" w:rsidP="003B5AF1">
            <w:pPr>
              <w:pStyle w:val="afa"/>
              <w:jc w:val="center"/>
              <w:rPr>
                <w:ins w:id="226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227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Олапариб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DE4" w14:textId="77777777" w:rsidR="00F630F4" w:rsidRPr="00C74805" w:rsidRDefault="00F630F4" w:rsidP="003B5AF1">
            <w:pPr>
              <w:pStyle w:val="afa"/>
              <w:jc w:val="center"/>
              <w:rPr>
                <w:ins w:id="228" w:author="Веселов Никита Сергеевич" w:date="2025-12-04T14:24:00Z"/>
                <w:rFonts w:ascii="Times New Roman" w:hAnsi="Times New Roman"/>
              </w:rPr>
            </w:pPr>
            <w:ins w:id="229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С61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4232" w14:textId="77777777" w:rsidR="00F630F4" w:rsidRPr="00C74805" w:rsidRDefault="00F630F4" w:rsidP="003B5AF1">
            <w:pPr>
              <w:pStyle w:val="afa"/>
              <w:jc w:val="center"/>
              <w:rPr>
                <w:ins w:id="230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231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BRCA</w:t>
              </w:r>
              <w:r w:rsidRPr="00C74805">
                <w:rPr>
                  <w:rFonts w:ascii="Times New Roman" w:hAnsi="Times New Roman"/>
                  <w:lang w:val="en-US"/>
                </w:rPr>
                <w:t xml:space="preserve"> </w:t>
              </w:r>
              <w:r w:rsidRPr="00C74805">
                <w:rPr>
                  <w:rFonts w:ascii="Times New Roman" w:hAnsi="Times New Roman"/>
                </w:rPr>
                <w:t xml:space="preserve">или </w:t>
              </w:r>
              <w:r w:rsidRPr="00C74805">
                <w:rPr>
                  <w:rFonts w:ascii="Times New Roman" w:hAnsi="Times New Roman"/>
                  <w:lang w:val="en-US"/>
                </w:rPr>
                <w:t>HRR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12675C" w14:textId="77777777" w:rsidR="00F630F4" w:rsidRPr="00C74805" w:rsidRDefault="00F630F4" w:rsidP="003B5AF1">
            <w:pPr>
              <w:pStyle w:val="afa"/>
              <w:jc w:val="center"/>
              <w:rPr>
                <w:ins w:id="232" w:author="Веселов Никита Сергеевич" w:date="2025-12-04T14:24:00Z"/>
                <w:rFonts w:ascii="Times New Roman" w:hAnsi="Times New Roman"/>
              </w:rPr>
            </w:pPr>
            <w:ins w:id="233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Наличие мутаций в генах BRCA или Наличие мутаций в генах НRR</w:t>
              </w:r>
            </w:ins>
          </w:p>
        </w:tc>
      </w:tr>
      <w:tr w:rsidR="00F630F4" w:rsidRPr="00C74805" w14:paraId="67B2B992" w14:textId="77777777" w:rsidTr="00F630F4">
        <w:trPr>
          <w:ins w:id="234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8F7F" w14:textId="77777777" w:rsidR="00F630F4" w:rsidRPr="00C74805" w:rsidRDefault="00F630F4" w:rsidP="003B5AF1">
            <w:pPr>
              <w:pStyle w:val="afa"/>
              <w:jc w:val="center"/>
              <w:rPr>
                <w:ins w:id="235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236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14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E769" w14:textId="77777777" w:rsidR="00F630F4" w:rsidRPr="00C74805" w:rsidRDefault="00F630F4" w:rsidP="003B5AF1">
            <w:pPr>
              <w:pStyle w:val="afa"/>
              <w:jc w:val="center"/>
              <w:rPr>
                <w:ins w:id="237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238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Осимертиниб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6CAE" w14:textId="77777777" w:rsidR="00F630F4" w:rsidRPr="00C74805" w:rsidRDefault="00F630F4" w:rsidP="003B5AF1">
            <w:pPr>
              <w:pStyle w:val="afa"/>
              <w:jc w:val="center"/>
              <w:rPr>
                <w:ins w:id="239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240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C34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1844" w14:textId="77777777" w:rsidR="00F630F4" w:rsidRPr="00C74805" w:rsidRDefault="00F630F4" w:rsidP="003B5AF1">
            <w:pPr>
              <w:pStyle w:val="afa"/>
              <w:jc w:val="center"/>
              <w:rPr>
                <w:ins w:id="241" w:author="Веселов Никита Сергеевич" w:date="2025-12-04T14:24:00Z"/>
                <w:rFonts w:ascii="Times New Roman" w:hAnsi="Times New Roman"/>
              </w:rPr>
            </w:pPr>
            <w:ins w:id="242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EGFR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DCC65E" w14:textId="77777777" w:rsidR="00F630F4" w:rsidRPr="00C74805" w:rsidRDefault="00F630F4" w:rsidP="003B5AF1">
            <w:pPr>
              <w:pStyle w:val="afa"/>
              <w:jc w:val="center"/>
              <w:rPr>
                <w:ins w:id="243" w:author="Веселов Никита Сергеевич" w:date="2025-12-04T14:24:00Z"/>
                <w:rFonts w:ascii="Times New Roman" w:hAnsi="Times New Roman"/>
              </w:rPr>
            </w:pPr>
            <w:ins w:id="244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Наличие мутаций в гене EGFR</w:t>
              </w:r>
            </w:ins>
          </w:p>
        </w:tc>
      </w:tr>
      <w:tr w:rsidR="00F630F4" w:rsidRPr="00C74805" w14:paraId="67B47AE2" w14:textId="77777777" w:rsidTr="00F630F4">
        <w:trPr>
          <w:ins w:id="245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036F" w14:textId="77777777" w:rsidR="00F630F4" w:rsidRPr="00C74805" w:rsidRDefault="00F630F4" w:rsidP="003B5AF1">
            <w:pPr>
              <w:pStyle w:val="afa"/>
              <w:jc w:val="center"/>
              <w:rPr>
                <w:ins w:id="246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247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15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9AA9" w14:textId="77777777" w:rsidR="00F630F4" w:rsidRPr="00C74805" w:rsidRDefault="00F630F4" w:rsidP="003B5AF1">
            <w:pPr>
              <w:pStyle w:val="afa"/>
              <w:jc w:val="center"/>
              <w:rPr>
                <w:ins w:id="248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249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Палбоциклиб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F700" w14:textId="77777777" w:rsidR="00F630F4" w:rsidRPr="00C74805" w:rsidRDefault="00F630F4" w:rsidP="003B5AF1">
            <w:pPr>
              <w:pStyle w:val="afa"/>
              <w:jc w:val="center"/>
              <w:rPr>
                <w:ins w:id="250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251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C50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77EB" w14:textId="77777777" w:rsidR="00F630F4" w:rsidRPr="00C74805" w:rsidRDefault="00F630F4" w:rsidP="003B5AF1">
            <w:pPr>
              <w:pStyle w:val="afa"/>
              <w:jc w:val="center"/>
              <w:rPr>
                <w:ins w:id="252" w:author="Веселов Никита Сергеевич" w:date="2025-12-04T14:24:00Z"/>
                <w:rFonts w:ascii="Times New Roman" w:hAnsi="Times New Roman"/>
              </w:rPr>
            </w:pPr>
            <w:ins w:id="253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HER2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C3FB2" w14:textId="77777777" w:rsidR="00F630F4" w:rsidRPr="00C74805" w:rsidRDefault="00F630F4" w:rsidP="003B5AF1">
            <w:pPr>
              <w:pStyle w:val="afa"/>
              <w:jc w:val="center"/>
              <w:rPr>
                <w:ins w:id="254" w:author="Веселов Никита Сергеевич" w:date="2025-12-04T14:24:00Z"/>
                <w:rFonts w:ascii="Times New Roman" w:hAnsi="Times New Roman"/>
              </w:rPr>
            </w:pPr>
            <w:ins w:id="255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 xml:space="preserve">Отсутствие </w:t>
              </w:r>
              <w:proofErr w:type="spellStart"/>
              <w:r w:rsidRPr="00C74805">
                <w:rPr>
                  <w:rFonts w:ascii="Times New Roman" w:hAnsi="Times New Roman"/>
                </w:rPr>
                <w:t>гиперэкспрессии</w:t>
              </w:r>
              <w:proofErr w:type="spellEnd"/>
              <w:r w:rsidRPr="00C74805">
                <w:rPr>
                  <w:rFonts w:ascii="Times New Roman" w:hAnsi="Times New Roman"/>
                </w:rPr>
                <w:t>/амплификации белка HER2</w:t>
              </w:r>
            </w:ins>
          </w:p>
        </w:tc>
      </w:tr>
      <w:tr w:rsidR="00F630F4" w:rsidRPr="00C74805" w14:paraId="08FD49D5" w14:textId="77777777" w:rsidTr="00F630F4">
        <w:trPr>
          <w:ins w:id="256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2D89" w14:textId="77777777" w:rsidR="00F630F4" w:rsidRPr="00C74805" w:rsidRDefault="00F630F4" w:rsidP="003B5AF1">
            <w:pPr>
              <w:pStyle w:val="afa"/>
              <w:jc w:val="center"/>
              <w:rPr>
                <w:ins w:id="257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258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16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96CC" w14:textId="77777777" w:rsidR="00F630F4" w:rsidRPr="00C74805" w:rsidRDefault="00F630F4" w:rsidP="003B5AF1">
            <w:pPr>
              <w:pStyle w:val="afa"/>
              <w:jc w:val="center"/>
              <w:rPr>
                <w:ins w:id="259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260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Панитумумаб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C229" w14:textId="77777777" w:rsidR="00F630F4" w:rsidRPr="00C74805" w:rsidRDefault="00F630F4" w:rsidP="003B5AF1">
            <w:pPr>
              <w:pStyle w:val="afa"/>
              <w:jc w:val="center"/>
              <w:rPr>
                <w:ins w:id="261" w:author="Веселов Никита Сергеевич" w:date="2025-12-04T14:24:00Z"/>
                <w:rFonts w:ascii="Times New Roman" w:hAnsi="Times New Roman"/>
              </w:rPr>
            </w:pPr>
            <w:ins w:id="262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C18</w:t>
              </w:r>
              <w:r w:rsidRPr="00C74805">
                <w:rPr>
                  <w:rFonts w:ascii="Times New Roman" w:hAnsi="Times New Roman"/>
                  <w:b/>
                  <w:bCs/>
                </w:rPr>
                <w:t xml:space="preserve">, </w:t>
              </w:r>
              <w:r w:rsidRPr="00C74805">
                <w:rPr>
                  <w:rStyle w:val="afb"/>
                  <w:rFonts w:ascii="Times New Roman" w:hAnsi="Times New Roman"/>
                </w:rPr>
                <w:t>C19</w:t>
              </w:r>
              <w:r w:rsidRPr="00C74805">
                <w:rPr>
                  <w:rFonts w:ascii="Times New Roman" w:hAnsi="Times New Roman"/>
                  <w:b/>
                  <w:bCs/>
                </w:rPr>
                <w:t>,</w:t>
              </w:r>
              <w:r w:rsidRPr="00C74805">
                <w:rPr>
                  <w:rFonts w:ascii="Times New Roman" w:hAnsi="Times New Roman"/>
                </w:rPr>
                <w:t xml:space="preserve"> С20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859E" w14:textId="77777777" w:rsidR="00F630F4" w:rsidRPr="00C74805" w:rsidRDefault="00F630F4" w:rsidP="003B5AF1">
            <w:pPr>
              <w:pStyle w:val="afa"/>
              <w:jc w:val="center"/>
              <w:rPr>
                <w:ins w:id="263" w:author="Веселов Никита Сергеевич" w:date="2025-12-04T14:24:00Z"/>
                <w:rFonts w:ascii="Times New Roman" w:hAnsi="Times New Roman"/>
              </w:rPr>
            </w:pPr>
            <w:ins w:id="264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RAS и BRAF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36FFB9" w14:textId="77777777" w:rsidR="00F630F4" w:rsidRPr="00C74805" w:rsidRDefault="00F630F4" w:rsidP="003B5AF1">
            <w:pPr>
              <w:pStyle w:val="afa"/>
              <w:jc w:val="center"/>
              <w:rPr>
                <w:ins w:id="265" w:author="Веселов Никита Сергеевич" w:date="2025-12-04T14:24:00Z"/>
                <w:rFonts w:ascii="Times New Roman" w:hAnsi="Times New Roman"/>
              </w:rPr>
            </w:pPr>
            <w:ins w:id="266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Отсутствие мутаций в гене RAS и отсутствие мутаций в гене BRAF</w:t>
              </w:r>
            </w:ins>
          </w:p>
        </w:tc>
      </w:tr>
      <w:tr w:rsidR="00F630F4" w:rsidRPr="00C74805" w14:paraId="29181B82" w14:textId="77777777" w:rsidTr="00F630F4">
        <w:trPr>
          <w:ins w:id="267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19F6" w14:textId="77777777" w:rsidR="00F630F4" w:rsidRPr="00C74805" w:rsidRDefault="00F630F4" w:rsidP="003B5AF1">
            <w:pPr>
              <w:pStyle w:val="afa"/>
              <w:jc w:val="center"/>
              <w:rPr>
                <w:ins w:id="268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269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17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EB4E" w14:textId="77777777" w:rsidR="00F630F4" w:rsidRPr="00C74805" w:rsidRDefault="00F630F4" w:rsidP="003B5AF1">
            <w:pPr>
              <w:pStyle w:val="afa"/>
              <w:jc w:val="center"/>
              <w:rPr>
                <w:ins w:id="270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271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Пертузумаб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C968" w14:textId="77777777" w:rsidR="00F630F4" w:rsidRPr="00C74805" w:rsidRDefault="00F630F4" w:rsidP="003B5AF1">
            <w:pPr>
              <w:pStyle w:val="afa"/>
              <w:jc w:val="center"/>
              <w:rPr>
                <w:ins w:id="272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273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C18</w:t>
              </w:r>
              <w:r w:rsidRPr="00C74805">
                <w:rPr>
                  <w:rFonts w:ascii="Times New Roman" w:hAnsi="Times New Roman"/>
                  <w:b/>
                  <w:bCs/>
                </w:rPr>
                <w:t xml:space="preserve">, </w:t>
              </w:r>
              <w:r w:rsidRPr="00C74805">
                <w:rPr>
                  <w:rStyle w:val="afb"/>
                  <w:rFonts w:ascii="Times New Roman" w:hAnsi="Times New Roman"/>
                </w:rPr>
                <w:t>C19</w:t>
              </w:r>
              <w:r w:rsidRPr="00C74805">
                <w:rPr>
                  <w:rFonts w:ascii="Times New Roman" w:hAnsi="Times New Roman"/>
                </w:rPr>
                <w:t xml:space="preserve">, </w:t>
              </w:r>
              <w:r w:rsidRPr="00C74805">
                <w:rPr>
                  <w:rFonts w:ascii="Times New Roman" w:hAnsi="Times New Roman"/>
                  <w:lang w:val="en-US"/>
                </w:rPr>
                <w:t>C20</w:t>
              </w:r>
              <w:r w:rsidRPr="00C74805">
                <w:rPr>
                  <w:rFonts w:ascii="Times New Roman" w:hAnsi="Times New Roman"/>
                </w:rPr>
                <w:t>,</w:t>
              </w:r>
              <w:r w:rsidRPr="00C74805">
                <w:rPr>
                  <w:rFonts w:ascii="Times New Roman" w:hAnsi="Times New Roman"/>
                  <w:b/>
                  <w:bCs/>
                </w:rPr>
                <w:t xml:space="preserve"> </w:t>
              </w:r>
              <w:r w:rsidRPr="00C74805">
                <w:rPr>
                  <w:rStyle w:val="afb"/>
                  <w:rFonts w:ascii="Times New Roman" w:hAnsi="Times New Roman"/>
                </w:rPr>
                <w:t>C50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6BDB" w14:textId="77777777" w:rsidR="00F630F4" w:rsidRPr="00C74805" w:rsidRDefault="00F630F4" w:rsidP="003B5AF1">
            <w:pPr>
              <w:pStyle w:val="afa"/>
              <w:jc w:val="center"/>
              <w:rPr>
                <w:ins w:id="274" w:author="Веселов Никита Сергеевич" w:date="2025-12-04T14:24:00Z"/>
                <w:rFonts w:ascii="Times New Roman" w:hAnsi="Times New Roman"/>
              </w:rPr>
            </w:pPr>
            <w:ins w:id="275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HER2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427890" w14:textId="77777777" w:rsidR="00F630F4" w:rsidRPr="00C74805" w:rsidRDefault="00F630F4" w:rsidP="003B5AF1">
            <w:pPr>
              <w:pStyle w:val="afa"/>
              <w:jc w:val="center"/>
              <w:rPr>
                <w:ins w:id="276" w:author="Веселов Никита Сергеевич" w:date="2025-12-04T14:24:00Z"/>
                <w:rFonts w:ascii="Times New Roman" w:hAnsi="Times New Roman"/>
                <w:lang w:val="en-US"/>
              </w:rPr>
            </w:pPr>
            <w:proofErr w:type="spellStart"/>
            <w:ins w:id="277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Гиперэкспрессия</w:t>
              </w:r>
              <w:proofErr w:type="spellEnd"/>
              <w:r w:rsidRPr="00C74805">
                <w:rPr>
                  <w:rFonts w:ascii="Times New Roman" w:hAnsi="Times New Roman"/>
                </w:rPr>
                <w:t>/амплификация белка HER2</w:t>
              </w:r>
            </w:ins>
          </w:p>
        </w:tc>
      </w:tr>
      <w:tr w:rsidR="00F630F4" w:rsidRPr="00C74805" w14:paraId="6ED187D5" w14:textId="77777777" w:rsidTr="00F630F4">
        <w:trPr>
          <w:ins w:id="278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12FC" w14:textId="77777777" w:rsidR="00F630F4" w:rsidRPr="00C74805" w:rsidRDefault="00F630F4" w:rsidP="003B5AF1">
            <w:pPr>
              <w:pStyle w:val="afa"/>
              <w:jc w:val="center"/>
              <w:rPr>
                <w:ins w:id="279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280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18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0F55" w14:textId="77777777" w:rsidR="00F630F4" w:rsidRPr="00C74805" w:rsidRDefault="00F630F4" w:rsidP="003B5AF1">
            <w:pPr>
              <w:pStyle w:val="afa"/>
              <w:jc w:val="center"/>
              <w:rPr>
                <w:ins w:id="281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282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Рибоциклиб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C26" w14:textId="77777777" w:rsidR="00F630F4" w:rsidRPr="00C74805" w:rsidRDefault="00F630F4" w:rsidP="003B5AF1">
            <w:pPr>
              <w:pStyle w:val="afa"/>
              <w:jc w:val="center"/>
              <w:rPr>
                <w:ins w:id="283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284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C50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C9C7" w14:textId="77777777" w:rsidR="00F630F4" w:rsidRPr="00C74805" w:rsidRDefault="00F630F4" w:rsidP="003B5AF1">
            <w:pPr>
              <w:pStyle w:val="afa"/>
              <w:jc w:val="center"/>
              <w:rPr>
                <w:ins w:id="285" w:author="Веселов Никита Сергеевич" w:date="2025-12-04T14:24:00Z"/>
                <w:rFonts w:ascii="Times New Roman" w:hAnsi="Times New Roman"/>
              </w:rPr>
            </w:pPr>
            <w:ins w:id="286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HER2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7BA764" w14:textId="77777777" w:rsidR="00F630F4" w:rsidRPr="00C74805" w:rsidRDefault="00F630F4" w:rsidP="003B5AF1">
            <w:pPr>
              <w:pStyle w:val="afa"/>
              <w:jc w:val="center"/>
              <w:rPr>
                <w:ins w:id="287" w:author="Веселов Никита Сергеевич" w:date="2025-12-04T14:24:00Z"/>
                <w:rFonts w:ascii="Times New Roman" w:hAnsi="Times New Roman"/>
              </w:rPr>
            </w:pPr>
            <w:ins w:id="288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 xml:space="preserve">Отсутствие </w:t>
              </w:r>
              <w:proofErr w:type="spellStart"/>
              <w:r w:rsidRPr="00C74805">
                <w:rPr>
                  <w:rFonts w:ascii="Times New Roman" w:hAnsi="Times New Roman"/>
                </w:rPr>
                <w:t>гиперэкспрессии</w:t>
              </w:r>
              <w:proofErr w:type="spellEnd"/>
              <w:r w:rsidRPr="00C74805">
                <w:rPr>
                  <w:rFonts w:ascii="Times New Roman" w:hAnsi="Times New Roman"/>
                </w:rPr>
                <w:t>/амплификации белка HER2</w:t>
              </w:r>
            </w:ins>
          </w:p>
        </w:tc>
      </w:tr>
      <w:tr w:rsidR="00F630F4" w:rsidRPr="00C74805" w14:paraId="6AB68AC3" w14:textId="77777777" w:rsidTr="00F630F4">
        <w:trPr>
          <w:ins w:id="289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F4C8" w14:textId="77777777" w:rsidR="00F630F4" w:rsidRPr="00C74805" w:rsidRDefault="00F630F4" w:rsidP="003B5AF1">
            <w:pPr>
              <w:pStyle w:val="afa"/>
              <w:jc w:val="center"/>
              <w:rPr>
                <w:ins w:id="290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291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19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86FC" w14:textId="77777777" w:rsidR="00F630F4" w:rsidRPr="00C74805" w:rsidRDefault="00F630F4" w:rsidP="003B5AF1">
            <w:pPr>
              <w:pStyle w:val="afa"/>
              <w:jc w:val="center"/>
              <w:rPr>
                <w:ins w:id="292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293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Талазопариб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1B6E" w14:textId="77777777" w:rsidR="00F630F4" w:rsidRPr="00C74805" w:rsidRDefault="00F630F4" w:rsidP="003B5AF1">
            <w:pPr>
              <w:pStyle w:val="afa"/>
              <w:jc w:val="center"/>
              <w:rPr>
                <w:ins w:id="294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295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C50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3967" w14:textId="77777777" w:rsidR="00F630F4" w:rsidRPr="00C74805" w:rsidRDefault="00F630F4" w:rsidP="003B5AF1">
            <w:pPr>
              <w:pStyle w:val="afa"/>
              <w:jc w:val="center"/>
              <w:rPr>
                <w:ins w:id="296" w:author="Веселов Никита Сергеевич" w:date="2025-12-04T14:24:00Z"/>
                <w:rFonts w:ascii="Times New Roman" w:hAnsi="Times New Roman"/>
              </w:rPr>
            </w:pPr>
            <w:ins w:id="297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BRCA и HER2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861A95" w14:textId="77777777" w:rsidR="00F630F4" w:rsidRPr="00C74805" w:rsidRDefault="00F630F4" w:rsidP="003B5AF1">
            <w:pPr>
              <w:pStyle w:val="afa"/>
              <w:jc w:val="center"/>
              <w:rPr>
                <w:ins w:id="298" w:author="Веселов Никита Сергеевич" w:date="2025-12-04T14:24:00Z"/>
                <w:rFonts w:ascii="Times New Roman" w:hAnsi="Times New Roman"/>
              </w:rPr>
            </w:pPr>
            <w:ins w:id="299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 xml:space="preserve">Наличие мутаций в генах BRCA и отсутствие </w:t>
              </w:r>
              <w:proofErr w:type="spellStart"/>
              <w:r w:rsidRPr="00C74805">
                <w:rPr>
                  <w:rFonts w:ascii="Times New Roman" w:hAnsi="Times New Roman"/>
                </w:rPr>
                <w:t>гиперэкспрессии</w:t>
              </w:r>
              <w:proofErr w:type="spellEnd"/>
              <w:r w:rsidRPr="00C74805">
                <w:rPr>
                  <w:rFonts w:ascii="Times New Roman" w:hAnsi="Times New Roman"/>
                </w:rPr>
                <w:t>/амплификации белка HER2</w:t>
              </w:r>
            </w:ins>
          </w:p>
        </w:tc>
      </w:tr>
      <w:tr w:rsidR="00F630F4" w:rsidRPr="00C74805" w14:paraId="2C281BE7" w14:textId="77777777" w:rsidTr="00F630F4">
        <w:trPr>
          <w:ins w:id="300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435D" w14:textId="77777777" w:rsidR="00F630F4" w:rsidRPr="00C74805" w:rsidRDefault="00F630F4" w:rsidP="003B5AF1">
            <w:pPr>
              <w:pStyle w:val="afa"/>
              <w:jc w:val="center"/>
              <w:rPr>
                <w:ins w:id="301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302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20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2F89" w14:textId="77777777" w:rsidR="00F630F4" w:rsidRPr="00C74805" w:rsidRDefault="00F630F4" w:rsidP="003B5AF1">
            <w:pPr>
              <w:pStyle w:val="afa"/>
              <w:jc w:val="center"/>
              <w:rPr>
                <w:ins w:id="303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304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Траметиниб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7235" w14:textId="77777777" w:rsidR="00F630F4" w:rsidRPr="00C74805" w:rsidRDefault="00F630F4" w:rsidP="003B5AF1">
            <w:pPr>
              <w:pStyle w:val="afa"/>
              <w:jc w:val="center"/>
              <w:rPr>
                <w:ins w:id="305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306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C34</w:t>
              </w:r>
              <w:r w:rsidRPr="00C74805">
                <w:rPr>
                  <w:rFonts w:ascii="Times New Roman" w:hAnsi="Times New Roman"/>
                  <w:b/>
                  <w:bCs/>
                </w:rPr>
                <w:t xml:space="preserve">, </w:t>
              </w:r>
              <w:r w:rsidRPr="00C74805">
                <w:rPr>
                  <w:rStyle w:val="afb"/>
                  <w:rFonts w:ascii="Times New Roman" w:hAnsi="Times New Roman"/>
                </w:rPr>
                <w:t>C43</w:t>
              </w:r>
              <w:r w:rsidRPr="00C74805">
                <w:rPr>
                  <w:rFonts w:ascii="Times New Roman" w:hAnsi="Times New Roman"/>
                  <w:b/>
                  <w:bCs/>
                </w:rPr>
                <w:t xml:space="preserve">, </w:t>
              </w:r>
              <w:r w:rsidRPr="00C74805">
                <w:rPr>
                  <w:rStyle w:val="afb"/>
                  <w:rFonts w:ascii="Times New Roman" w:hAnsi="Times New Roman"/>
                </w:rPr>
                <w:lastRenderedPageBreak/>
                <w:t>С18, С19, С20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A7C" w14:textId="77777777" w:rsidR="00F630F4" w:rsidRPr="00C74805" w:rsidRDefault="00F630F4" w:rsidP="003B5AF1">
            <w:pPr>
              <w:pStyle w:val="afa"/>
              <w:jc w:val="center"/>
              <w:rPr>
                <w:ins w:id="307" w:author="Веселов Никита Сергеевич" w:date="2025-12-04T14:24:00Z"/>
                <w:rFonts w:ascii="Times New Roman" w:hAnsi="Times New Roman"/>
              </w:rPr>
            </w:pPr>
            <w:ins w:id="308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lastRenderedPageBreak/>
                <w:t>BRAF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F90B02" w14:textId="77777777" w:rsidR="00F630F4" w:rsidRPr="00C74805" w:rsidRDefault="00F630F4" w:rsidP="003B5AF1">
            <w:pPr>
              <w:pStyle w:val="afa"/>
              <w:jc w:val="center"/>
              <w:rPr>
                <w:ins w:id="309" w:author="Веселов Никита Сергеевич" w:date="2025-12-04T14:24:00Z"/>
                <w:rFonts w:ascii="Times New Roman" w:hAnsi="Times New Roman"/>
              </w:rPr>
            </w:pPr>
            <w:ins w:id="310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Наличие мутаций в гене BRAF</w:t>
              </w:r>
            </w:ins>
          </w:p>
        </w:tc>
      </w:tr>
      <w:tr w:rsidR="00F630F4" w:rsidRPr="00C74805" w14:paraId="136B1960" w14:textId="77777777" w:rsidTr="00F630F4">
        <w:trPr>
          <w:ins w:id="311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2E09" w14:textId="77777777" w:rsidR="00F630F4" w:rsidRPr="00C74805" w:rsidRDefault="00F630F4" w:rsidP="003B5AF1">
            <w:pPr>
              <w:pStyle w:val="afa"/>
              <w:jc w:val="center"/>
              <w:rPr>
                <w:ins w:id="312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313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21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BCD3" w14:textId="77777777" w:rsidR="00F630F4" w:rsidRPr="00C74805" w:rsidRDefault="00F630F4" w:rsidP="003B5AF1">
            <w:pPr>
              <w:pStyle w:val="afa"/>
              <w:jc w:val="center"/>
              <w:rPr>
                <w:ins w:id="314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315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Трастузумаб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D547" w14:textId="77777777" w:rsidR="00F630F4" w:rsidRPr="00C74805" w:rsidRDefault="00F630F4" w:rsidP="003B5AF1">
            <w:pPr>
              <w:pStyle w:val="afa"/>
              <w:jc w:val="center"/>
              <w:rPr>
                <w:ins w:id="316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317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C07</w:t>
              </w:r>
              <w:r w:rsidRPr="00C74805">
                <w:rPr>
                  <w:rFonts w:ascii="Times New Roman" w:hAnsi="Times New Roman"/>
                  <w:b/>
                  <w:bCs/>
                </w:rPr>
                <w:t xml:space="preserve">, </w:t>
              </w:r>
              <w:r w:rsidRPr="00C74805">
                <w:rPr>
                  <w:rStyle w:val="afb"/>
                  <w:rFonts w:ascii="Times New Roman" w:hAnsi="Times New Roman"/>
                </w:rPr>
                <w:t>C08</w:t>
              </w:r>
              <w:r w:rsidRPr="00C74805">
                <w:rPr>
                  <w:rFonts w:ascii="Times New Roman" w:hAnsi="Times New Roman"/>
                  <w:b/>
                  <w:bCs/>
                </w:rPr>
                <w:t xml:space="preserve">, </w:t>
              </w:r>
              <w:r w:rsidRPr="00C74805">
                <w:rPr>
                  <w:rStyle w:val="afb"/>
                  <w:rFonts w:ascii="Times New Roman" w:hAnsi="Times New Roman"/>
                </w:rPr>
                <w:t>C15</w:t>
              </w:r>
              <w:r w:rsidRPr="00C74805">
                <w:rPr>
                  <w:rFonts w:ascii="Times New Roman" w:hAnsi="Times New Roman"/>
                  <w:b/>
                  <w:bCs/>
                </w:rPr>
                <w:t xml:space="preserve">, </w:t>
              </w:r>
              <w:r w:rsidRPr="00C74805">
                <w:rPr>
                  <w:rStyle w:val="afb"/>
                  <w:rFonts w:ascii="Times New Roman" w:hAnsi="Times New Roman"/>
                </w:rPr>
                <w:t>C16</w:t>
              </w:r>
              <w:r w:rsidRPr="00C74805">
                <w:rPr>
                  <w:rFonts w:ascii="Times New Roman" w:hAnsi="Times New Roman"/>
                  <w:b/>
                  <w:bCs/>
                </w:rPr>
                <w:t xml:space="preserve">, </w:t>
              </w:r>
              <w:r w:rsidRPr="00C74805">
                <w:rPr>
                  <w:rStyle w:val="afb"/>
                  <w:rFonts w:ascii="Times New Roman" w:hAnsi="Times New Roman"/>
                </w:rPr>
                <w:t>C18</w:t>
              </w:r>
              <w:r w:rsidRPr="00C74805">
                <w:rPr>
                  <w:rFonts w:ascii="Times New Roman" w:hAnsi="Times New Roman"/>
                  <w:b/>
                  <w:bCs/>
                </w:rPr>
                <w:t xml:space="preserve">, </w:t>
              </w:r>
              <w:r w:rsidRPr="00C74805">
                <w:rPr>
                  <w:rStyle w:val="afb"/>
                  <w:rFonts w:ascii="Times New Roman" w:hAnsi="Times New Roman"/>
                </w:rPr>
                <w:t>C19</w:t>
              </w:r>
              <w:r w:rsidRPr="00C74805">
                <w:rPr>
                  <w:rFonts w:ascii="Times New Roman" w:hAnsi="Times New Roman"/>
                  <w:b/>
                  <w:bCs/>
                </w:rPr>
                <w:t xml:space="preserve">, </w:t>
              </w:r>
              <w:r w:rsidRPr="00C74805">
                <w:rPr>
                  <w:rStyle w:val="afb"/>
                  <w:rFonts w:ascii="Times New Roman" w:hAnsi="Times New Roman"/>
                </w:rPr>
                <w:t>C50</w:t>
              </w:r>
              <w:r w:rsidRPr="00C74805">
                <w:rPr>
                  <w:rFonts w:ascii="Times New Roman" w:hAnsi="Times New Roman"/>
                  <w:b/>
                  <w:bCs/>
                </w:rPr>
                <w:t xml:space="preserve">, </w:t>
              </w:r>
              <w:r w:rsidRPr="00C74805">
                <w:rPr>
                  <w:rStyle w:val="afb"/>
                  <w:rFonts w:ascii="Times New Roman" w:hAnsi="Times New Roman"/>
                </w:rPr>
                <w:t>C54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CA8E" w14:textId="77777777" w:rsidR="00F630F4" w:rsidRPr="00C74805" w:rsidRDefault="00F630F4" w:rsidP="003B5AF1">
            <w:pPr>
              <w:pStyle w:val="afa"/>
              <w:jc w:val="center"/>
              <w:rPr>
                <w:ins w:id="318" w:author="Веселов Никита Сергеевич" w:date="2025-12-04T14:24:00Z"/>
                <w:rFonts w:ascii="Times New Roman" w:hAnsi="Times New Roman"/>
              </w:rPr>
            </w:pPr>
            <w:ins w:id="319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HER2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26612F" w14:textId="77777777" w:rsidR="00F630F4" w:rsidRPr="00C74805" w:rsidRDefault="00F630F4" w:rsidP="003B5AF1">
            <w:pPr>
              <w:pStyle w:val="afa"/>
              <w:jc w:val="center"/>
              <w:rPr>
                <w:ins w:id="320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321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Гиперэкспрессия</w:t>
              </w:r>
              <w:proofErr w:type="spellEnd"/>
              <w:r w:rsidRPr="00C74805">
                <w:rPr>
                  <w:rFonts w:ascii="Times New Roman" w:hAnsi="Times New Roman"/>
                </w:rPr>
                <w:t>/амплификация белка HER2</w:t>
              </w:r>
            </w:ins>
          </w:p>
        </w:tc>
      </w:tr>
      <w:tr w:rsidR="00F630F4" w:rsidRPr="00C74805" w14:paraId="40B8BA45" w14:textId="77777777" w:rsidTr="00F630F4">
        <w:trPr>
          <w:ins w:id="322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2E6D" w14:textId="77777777" w:rsidR="00F630F4" w:rsidRPr="00C74805" w:rsidRDefault="00F630F4" w:rsidP="003B5AF1">
            <w:pPr>
              <w:pStyle w:val="afa"/>
              <w:jc w:val="center"/>
              <w:rPr>
                <w:ins w:id="323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324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22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C810" w14:textId="77777777" w:rsidR="00F630F4" w:rsidRPr="00C74805" w:rsidRDefault="00F630F4" w:rsidP="003B5AF1">
            <w:pPr>
              <w:pStyle w:val="afa"/>
              <w:jc w:val="center"/>
              <w:rPr>
                <w:ins w:id="325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326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Трастузумаб</w:t>
              </w:r>
              <w:proofErr w:type="spellEnd"/>
              <w:r w:rsidRPr="00C74805">
                <w:rPr>
                  <w:rFonts w:ascii="Times New Roman" w:hAnsi="Times New Roman"/>
                </w:rPr>
                <w:t xml:space="preserve"> </w:t>
              </w:r>
              <w:proofErr w:type="spellStart"/>
              <w:r w:rsidRPr="00C74805">
                <w:rPr>
                  <w:rFonts w:ascii="Times New Roman" w:hAnsi="Times New Roman"/>
                </w:rPr>
                <w:t>эмтанзин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FE0E" w14:textId="77777777" w:rsidR="00F630F4" w:rsidRPr="00C74805" w:rsidRDefault="00F630F4" w:rsidP="003B5AF1">
            <w:pPr>
              <w:pStyle w:val="afa"/>
              <w:jc w:val="center"/>
              <w:rPr>
                <w:ins w:id="327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328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C50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3CD2" w14:textId="77777777" w:rsidR="00F630F4" w:rsidRPr="00C74805" w:rsidRDefault="00F630F4" w:rsidP="003B5AF1">
            <w:pPr>
              <w:pStyle w:val="afa"/>
              <w:jc w:val="center"/>
              <w:rPr>
                <w:ins w:id="329" w:author="Веселов Никита Сергеевич" w:date="2025-12-04T14:24:00Z"/>
                <w:rFonts w:ascii="Times New Roman" w:hAnsi="Times New Roman"/>
              </w:rPr>
            </w:pPr>
            <w:ins w:id="330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HER2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FA270C" w14:textId="77777777" w:rsidR="00F630F4" w:rsidRPr="00C74805" w:rsidRDefault="00F630F4" w:rsidP="003B5AF1">
            <w:pPr>
              <w:pStyle w:val="afa"/>
              <w:jc w:val="center"/>
              <w:rPr>
                <w:ins w:id="331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332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Гиперэкспрессия</w:t>
              </w:r>
              <w:proofErr w:type="spellEnd"/>
              <w:r w:rsidRPr="00C74805">
                <w:rPr>
                  <w:rFonts w:ascii="Times New Roman" w:hAnsi="Times New Roman"/>
                </w:rPr>
                <w:t>/амплификация белка HER2</w:t>
              </w:r>
            </w:ins>
          </w:p>
        </w:tc>
      </w:tr>
      <w:tr w:rsidR="00F630F4" w:rsidRPr="00C74805" w14:paraId="5C8A36F6" w14:textId="77777777" w:rsidTr="00F630F4">
        <w:trPr>
          <w:ins w:id="333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CAC7" w14:textId="77777777" w:rsidR="00F630F4" w:rsidRPr="00C74805" w:rsidRDefault="00F630F4" w:rsidP="003B5AF1">
            <w:pPr>
              <w:pStyle w:val="afa"/>
              <w:jc w:val="center"/>
              <w:rPr>
                <w:ins w:id="334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335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23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E25F" w14:textId="77777777" w:rsidR="00F630F4" w:rsidRPr="00C74805" w:rsidRDefault="00F630F4" w:rsidP="003B5AF1">
            <w:pPr>
              <w:pStyle w:val="afa"/>
              <w:jc w:val="center"/>
              <w:rPr>
                <w:ins w:id="336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337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Церитиниб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4B8C" w14:textId="77777777" w:rsidR="00F630F4" w:rsidRPr="00C74805" w:rsidRDefault="00F630F4" w:rsidP="003B5AF1">
            <w:pPr>
              <w:pStyle w:val="afa"/>
              <w:jc w:val="center"/>
              <w:rPr>
                <w:ins w:id="338" w:author="Веселов Никита Сергеевич" w:date="2025-12-04T14:24:00Z"/>
                <w:rFonts w:ascii="Times New Roman" w:hAnsi="Times New Roman"/>
                <w:b/>
                <w:bCs/>
              </w:rPr>
            </w:pPr>
            <w:ins w:id="339" w:author="Веселов Никита Сергеевич" w:date="2025-12-04T14:24:00Z">
              <w:r w:rsidRPr="00C74805">
                <w:rPr>
                  <w:rStyle w:val="afb"/>
                  <w:rFonts w:ascii="Times New Roman" w:hAnsi="Times New Roman"/>
                </w:rPr>
                <w:t>C34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2F6B" w14:textId="77777777" w:rsidR="00F630F4" w:rsidRPr="00C74805" w:rsidRDefault="00F630F4" w:rsidP="003B5AF1">
            <w:pPr>
              <w:pStyle w:val="afa"/>
              <w:jc w:val="center"/>
              <w:rPr>
                <w:ins w:id="340" w:author="Веселов Никита Сергеевич" w:date="2025-12-04T14:24:00Z"/>
                <w:rFonts w:ascii="Times New Roman" w:hAnsi="Times New Roman"/>
              </w:rPr>
            </w:pPr>
            <w:ins w:id="341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ALK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851BDA" w14:textId="77777777" w:rsidR="00F630F4" w:rsidRPr="00C74805" w:rsidRDefault="00F630F4" w:rsidP="003B5AF1">
            <w:pPr>
              <w:pStyle w:val="afa"/>
              <w:jc w:val="center"/>
              <w:rPr>
                <w:ins w:id="342" w:author="Веселов Никита Сергеевич" w:date="2025-12-04T14:24:00Z"/>
                <w:rFonts w:ascii="Times New Roman" w:hAnsi="Times New Roman"/>
              </w:rPr>
            </w:pPr>
            <w:ins w:id="343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Наличие транслокации в гене ALK</w:t>
              </w:r>
            </w:ins>
          </w:p>
        </w:tc>
      </w:tr>
      <w:tr w:rsidR="00F630F4" w:rsidRPr="00C74805" w14:paraId="62D65131" w14:textId="77777777" w:rsidTr="00F630F4">
        <w:trPr>
          <w:ins w:id="344" w:author="Веселов Никита Сергеевич" w:date="2025-12-04T14:24:00Z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611F" w14:textId="77777777" w:rsidR="00F630F4" w:rsidRPr="00C74805" w:rsidRDefault="00F630F4" w:rsidP="003B5AF1">
            <w:pPr>
              <w:pStyle w:val="afa"/>
              <w:jc w:val="center"/>
              <w:rPr>
                <w:ins w:id="345" w:author="Веселов Никита Сергеевич" w:date="2025-12-04T14:24:00Z"/>
                <w:rFonts w:ascii="Times New Roman" w:hAnsi="Times New Roman"/>
                <w:lang w:val="en-US"/>
              </w:rPr>
            </w:pPr>
            <w:ins w:id="346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24</w:t>
              </w:r>
            </w:ins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AF5D" w14:textId="77777777" w:rsidR="00F630F4" w:rsidRPr="00C74805" w:rsidRDefault="00F630F4" w:rsidP="003B5AF1">
            <w:pPr>
              <w:pStyle w:val="afa"/>
              <w:jc w:val="center"/>
              <w:rPr>
                <w:ins w:id="347" w:author="Веселов Никита Сергеевич" w:date="2025-12-04T14:24:00Z"/>
                <w:rFonts w:ascii="Times New Roman" w:hAnsi="Times New Roman"/>
              </w:rPr>
            </w:pPr>
            <w:proofErr w:type="spellStart"/>
            <w:ins w:id="348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Цетуксимаб</w:t>
              </w:r>
              <w:proofErr w:type="spellEnd"/>
            </w:ins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591A" w14:textId="77777777" w:rsidR="00F630F4" w:rsidRPr="00C74805" w:rsidRDefault="00F630F4" w:rsidP="003B5AF1">
            <w:pPr>
              <w:pStyle w:val="afa"/>
              <w:jc w:val="center"/>
              <w:rPr>
                <w:ins w:id="349" w:author="Веселов Никита Сергеевич" w:date="2025-12-04T14:24:00Z"/>
                <w:rFonts w:ascii="Times New Roman" w:hAnsi="Times New Roman"/>
              </w:rPr>
            </w:pPr>
            <w:ins w:id="350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С18, С19, С20</w:t>
              </w:r>
            </w:ins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1DE1" w14:textId="77777777" w:rsidR="00F630F4" w:rsidRPr="00C74805" w:rsidRDefault="00F630F4" w:rsidP="003B5AF1">
            <w:pPr>
              <w:pStyle w:val="afa"/>
              <w:jc w:val="center"/>
              <w:rPr>
                <w:ins w:id="351" w:author="Веселов Никита Сергеевич" w:date="2025-12-04T14:24:00Z"/>
                <w:rFonts w:ascii="Times New Roman" w:hAnsi="Times New Roman"/>
              </w:rPr>
            </w:pPr>
            <w:ins w:id="352" w:author="Веселов Никита Сергеевич" w:date="2025-12-04T14:24:00Z">
              <w:r w:rsidRPr="00C74805">
                <w:rPr>
                  <w:rFonts w:ascii="Times New Roman" w:hAnsi="Times New Roman"/>
                  <w:lang w:val="en-US"/>
                </w:rPr>
                <w:t>RAS</w:t>
              </w:r>
              <w:r w:rsidRPr="00C74805">
                <w:rPr>
                  <w:rFonts w:ascii="Times New Roman" w:hAnsi="Times New Roman"/>
                </w:rPr>
                <w:t xml:space="preserve"> и BRAF</w:t>
              </w:r>
            </w:ins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42F5A3" w14:textId="77777777" w:rsidR="00F630F4" w:rsidRPr="00C74805" w:rsidRDefault="00F630F4" w:rsidP="003B5AF1">
            <w:pPr>
              <w:pStyle w:val="afa"/>
              <w:jc w:val="center"/>
              <w:rPr>
                <w:ins w:id="353" w:author="Веселов Никита Сергеевич" w:date="2025-12-04T14:24:00Z"/>
                <w:rFonts w:ascii="Times New Roman" w:hAnsi="Times New Roman"/>
              </w:rPr>
            </w:pPr>
            <w:ins w:id="354" w:author="Веселов Никита Сергеевич" w:date="2025-12-04T14:24:00Z">
              <w:r w:rsidRPr="00C74805">
                <w:rPr>
                  <w:rFonts w:ascii="Times New Roman" w:hAnsi="Times New Roman"/>
                </w:rPr>
                <w:t>Отсутствие мутаций в гене RAS и отсутствие мутаций в гене BRAF</w:t>
              </w:r>
            </w:ins>
          </w:p>
        </w:tc>
      </w:tr>
    </w:tbl>
    <w:p w14:paraId="6207244D" w14:textId="77777777" w:rsidR="0084610E" w:rsidRPr="00F73101" w:rsidRDefault="0084610E" w:rsidP="008461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D3C517" w14:textId="5D0FB938" w:rsidR="00D01F17" w:rsidRPr="00F73101" w:rsidRDefault="004D600F" w:rsidP="00D01F17">
      <w:pPr>
        <w:pStyle w:val="2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7</w:t>
      </w:r>
      <w:r w:rsidR="0084610E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. </w:t>
      </w:r>
      <w:bookmarkStart w:id="355" w:name="_Toc184979631"/>
      <w:r w:rsidR="00D01F17" w:rsidRPr="00F731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Оплата случаев лечения при оказании услуг диализа.</w:t>
      </w:r>
      <w:bookmarkEnd w:id="355"/>
    </w:p>
    <w:p w14:paraId="363CF7A6" w14:textId="4F4B2875" w:rsidR="00D01F17" w:rsidRPr="00F73101" w:rsidRDefault="00D01F17" w:rsidP="00D01F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7.1. При оказании медицинской помощи пациентам, получающим услуги диализа в условиях круглосуточного и дневного стационаров, оплата осуществляется:</w:t>
      </w:r>
    </w:p>
    <w:p w14:paraId="5BF55992" w14:textId="77777777" w:rsidR="00D01F17" w:rsidRPr="00F73101" w:rsidRDefault="00D01F17" w:rsidP="00D01F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в условиях дневного стационара –</w:t>
      </w:r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услугу диализа и при необходимости в сочетании с КСГ, учитывающей основное (сопутствующее) заболевание, или со случаем оказания ВМП;</w:t>
      </w:r>
    </w:p>
    <w:p w14:paraId="5B6CA029" w14:textId="760CC3ED" w:rsidR="00D01F17" w:rsidRPr="00F73101" w:rsidRDefault="00D01F17" w:rsidP="00D01F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в условиях круглосуточного стационара – </w:t>
      </w:r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услугу диализа только в сочетании с основной КСГ, являющейся поводом для госпитализации, или со случаем оказания ВМП</w:t>
      </w:r>
    </w:p>
    <w:p w14:paraId="714922C7" w14:textId="1F5A7806" w:rsidR="00D01F17" w:rsidRPr="00F73101" w:rsidRDefault="00D01F17" w:rsidP="00D01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госпитализация пациента по основному заболеванию и диализ проводятся в двух разных МО, оплата производится по КСГ основного заболевания для МО, в которую госпитализирован пациент, и дополнительно </w:t>
      </w:r>
      <w:r w:rsidR="007C66DD"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услугу</w:t>
      </w:r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МО, в которой проводится диализ.</w:t>
      </w:r>
    </w:p>
    <w:p w14:paraId="1DC81CFD" w14:textId="77777777" w:rsidR="00D01F17" w:rsidRPr="00F73101" w:rsidRDefault="00D01F17" w:rsidP="00D01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Учитывая, что единицей планирования медицинской помощи в условиях дневного стационара является случай лечения, в целях учета выполненных объемов медицинской помощи в рамках реализации Территориальной программы ОМС, за единицу объема в условиях дневного стационара принимается один месяц лечения. В стационарных условиях необходимо к законченному случаю относить лечение в течение всего периода нахождения пациента в стационаре.</w:t>
      </w:r>
    </w:p>
    <w:p w14:paraId="210CD095" w14:textId="77777777" w:rsidR="00D01F17" w:rsidRPr="00F73101" w:rsidRDefault="00D01F17" w:rsidP="00D01F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Поправочные коэффициенты к стоимости услуг диализа, проведенных в стационарных условиях и в условиях дневного стационара, не применяются.</w:t>
      </w:r>
    </w:p>
    <w:p w14:paraId="03AAA03A" w14:textId="77777777" w:rsidR="00D01F17" w:rsidRPr="00F73101" w:rsidRDefault="00D01F17" w:rsidP="00D01F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D1781C" w14:textId="425204EE" w:rsidR="00D01F17" w:rsidRPr="00F73101" w:rsidRDefault="00D01F17" w:rsidP="00D01F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7.2. Перечень тарифов на оплату услуг диализа, рассчитанных с применением коэффициентов относительной затратоемкости к базовым тарифам на оплату услуг гемодиализа (код услуги А18.05.002 «Гемодиализ») и перитонеального диализа (код услуги А18.30.001 «Перитонеальный диализ»), представлен в </w:t>
      </w:r>
      <w:r w:rsidRPr="00F73101">
        <w:rPr>
          <w:rFonts w:ascii="Times New Roman" w:eastAsia="Calibri" w:hAnsi="Times New Roman" w:cs="Times New Roman"/>
          <w:b/>
          <w:sz w:val="28"/>
          <w:szCs w:val="28"/>
        </w:rPr>
        <w:t>Приложении №</w:t>
      </w:r>
      <w:r w:rsidRPr="00F73101">
        <w:rPr>
          <w:rFonts w:ascii="Times New Roman" w:eastAsia="Calibri" w:hAnsi="Times New Roman" w:cs="Times New Roman"/>
          <w:b/>
          <w:sz w:val="28"/>
          <w:szCs w:val="28"/>
          <w:lang w:val="en-US"/>
        </w:rPr>
        <w:t> </w:t>
      </w:r>
      <w:r w:rsidRPr="00F73101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F630F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 к Тарифному соглашению.</w:t>
      </w:r>
    </w:p>
    <w:p w14:paraId="55F99600" w14:textId="77777777" w:rsidR="00D01F17" w:rsidRPr="00F73101" w:rsidRDefault="00D01F17" w:rsidP="00D01F1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8"/>
          <w:szCs w:val="28"/>
          <w:lang w:eastAsia="zh-CN"/>
        </w:rPr>
      </w:pPr>
    </w:p>
    <w:p w14:paraId="2ABE1A2D" w14:textId="0137C999" w:rsidR="0084610E" w:rsidRPr="00F73101" w:rsidRDefault="0052374E" w:rsidP="009E273E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8. </w:t>
      </w:r>
      <w:r w:rsidR="0084610E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Особенности формирования </w:t>
      </w:r>
      <w:r w:rsidR="009E273E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КСГ по профилю «Офтальмология»</w:t>
      </w:r>
    </w:p>
    <w:p w14:paraId="3525DF3B" w14:textId="77777777" w:rsidR="009E273E" w:rsidRPr="00F73101" w:rsidRDefault="009E273E" w:rsidP="009E27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FEFAD3" w14:textId="77777777" w:rsidR="0084610E" w:rsidRPr="00F73101" w:rsidRDefault="0084610E" w:rsidP="009E27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Выполнение косметических процедур за счет средств ОМС не осуществляется.</w:t>
      </w:r>
    </w:p>
    <w:p w14:paraId="25E95FA0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В связи с этим оплата по КСГ услуги A16.26.046.001 «Эксимерлазерная фототерапевтическая кератэктомия» осуществляется только при лечении эрозии, </w:t>
      </w:r>
      <w:r w:rsidRPr="00F73101">
        <w:rPr>
          <w:rFonts w:ascii="Times New Roman" w:eastAsia="Calibri" w:hAnsi="Times New Roman" w:cs="Times New Roman"/>
          <w:sz w:val="28"/>
          <w:szCs w:val="28"/>
        </w:rPr>
        <w:lastRenderedPageBreak/>
        <w:t>язвы роговицы, кератита, помутнения роговицы,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коррекции, услуг A16.26.046.002 «Эксимерлазерная фоторефракционная кератэктомия» и A16.26.047 «Кератомилез» – при коррекции астигматизма или иррегулярности роговицы,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коррекции. Аналогичные принципы применяются для медицинской услуги А16.26.046 «Кератэктомия».</w:t>
      </w:r>
    </w:p>
    <w:p w14:paraId="050630FB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Кодирование медицинского вмешательства по коду услуги А16.26.093 «Факоэмульсификация без интраокулярной линзы. 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Факофрагментация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факоаспирация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>» возможно только при наличии противопоказаний к имплантации интраокулярной линзы, отраженных в первичной медицинской документации.</w:t>
      </w:r>
    </w:p>
    <w:p w14:paraId="5991B4F8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Выявление указанных случаев осуществляется в рамках проведения контроля объемов, сроков, качества и условий предоставления медицинской помощи по ОМС.</w:t>
      </w:r>
    </w:p>
    <w:p w14:paraId="45D8793E" w14:textId="77777777" w:rsidR="0084610E" w:rsidRPr="00F73101" w:rsidRDefault="0084610E" w:rsidP="009E27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Кодирование медицинского вмешательства по КСГ st21.006 «Операции на органе зрения (уровень 6)» по коду услуги A16.26.089 «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Витреоэктомия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» не допускается при проведении передней 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витреоэктомии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 - данные вмешательства должны кодироваться по КСГ st21.003 «Операции на органе зрения (уровень 3)» по коду услуги A16.26.089.001 «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Витрэктомия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 передняя».</w:t>
      </w:r>
    </w:p>
    <w:p w14:paraId="0C033BAF" w14:textId="77777777" w:rsidR="00861C0A" w:rsidRPr="00F73101" w:rsidRDefault="00861C0A" w:rsidP="0086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73101">
        <w:rPr>
          <w:rFonts w:ascii="Times New Roman" w:eastAsia="Calibri" w:hAnsi="Times New Roman" w:cs="Times New Roman"/>
          <w:sz w:val="28"/>
        </w:rPr>
        <w:t>Оплата медицинской помощи с проведением медицинской услуги A16.26.086.001 «Интравитреальное введение лекарственных препаратов» по отдельному перечню лекарственных препаратов (классификационные критерии «icv1» - «icv4») осуществляется в стационарных условиях и в условиях дневного стационара по КСГ st21.010 и ds21.008 «Интравитреальное введение лекарственных препаратов».</w:t>
      </w:r>
    </w:p>
    <w:p w14:paraId="103EF07E" w14:textId="7315541B" w:rsidR="00861C0A" w:rsidRPr="00F73101" w:rsidRDefault="00861C0A" w:rsidP="0086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73101">
        <w:rPr>
          <w:rFonts w:ascii="Times New Roman" w:eastAsia="Calibri" w:hAnsi="Times New Roman" w:cs="Times New Roman"/>
          <w:sz w:val="28"/>
        </w:rPr>
        <w:t>При этом возможность оплаты интравитреального введения лекарственных препаратов, не входящих в перечень классификационных критериев отнесения случаев лечения к данным КСГ, сохраняется в стационарных условиях в рамках КСГ st21.001 «Операции на органе зрения (уровень 1)», а в условиях дневного стационара в рамках КСГ ds21.001 «Болезни и травмы глаза».</w:t>
      </w:r>
    </w:p>
    <w:p w14:paraId="1CB00FA0" w14:textId="77777777" w:rsidR="0084610E" w:rsidRPr="00F73101" w:rsidRDefault="0084610E" w:rsidP="009E27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542745" w14:textId="4452D880" w:rsidR="0084610E" w:rsidRPr="00F73101" w:rsidRDefault="00D01F17" w:rsidP="009E273E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9</w:t>
      </w:r>
      <w:r w:rsidR="0084610E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. Диагностическое обследова</w:t>
      </w:r>
      <w:r w:rsidR="00FA4B13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ние сердечно-сосудистой системы</w:t>
      </w:r>
    </w:p>
    <w:p w14:paraId="1AB898DE" w14:textId="77777777" w:rsidR="00FA4B13" w:rsidRPr="00F73101" w:rsidRDefault="00FA4B13" w:rsidP="00FA4B13"/>
    <w:p w14:paraId="1C735A1C" w14:textId="77777777" w:rsidR="0084610E" w:rsidRPr="00F73101" w:rsidRDefault="0084610E" w:rsidP="009E27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КСГ st25.004 и ds25.001 предназначены для оплаты краткосрочных (не более 3 дней) случаев госпитализации, целью которых является 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затратоемкое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 диагностическое обследование при болезнях системы кровообращения.</w:t>
      </w:r>
    </w:p>
    <w:p w14:paraId="1054A80F" w14:textId="77777777" w:rsidR="0084610E" w:rsidRPr="00F73101" w:rsidRDefault="0084610E" w:rsidP="009E27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>Отнесение к указанным КСГ производится по комбинации критериев: услуга, представляющая собой метод диагностического обследования, и терапевтический диагноз, в том числе относящийся к диапазонам I и Q20-Q28 по МКБ-10 для болезней системы кровообращения.</w:t>
      </w:r>
    </w:p>
    <w:p w14:paraId="1AC010A8" w14:textId="77777777" w:rsidR="0084610E" w:rsidRPr="00F73101" w:rsidRDefault="0084610E" w:rsidP="002C3076">
      <w:pPr>
        <w:rPr>
          <w:rFonts w:ascii="Times New Roman" w:eastAsia="Calibri" w:hAnsi="Times New Roman" w:cs="Times New Roman"/>
          <w:sz w:val="28"/>
          <w:szCs w:val="28"/>
        </w:rPr>
      </w:pPr>
    </w:p>
    <w:p w14:paraId="554BC244" w14:textId="4C325324" w:rsidR="0084610E" w:rsidRPr="00F73101" w:rsidRDefault="00D01F17" w:rsidP="009E273E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bookmarkStart w:id="356" w:name="_10._Особенности_формирования"/>
      <w:bookmarkEnd w:id="356"/>
      <w:r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10</w:t>
      </w:r>
      <w:r w:rsidR="0084610E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. Особенности </w:t>
      </w:r>
      <w:r w:rsidR="00FA4B13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формирования реанимационных КСГ</w:t>
      </w:r>
    </w:p>
    <w:p w14:paraId="3EA0AB99" w14:textId="77777777" w:rsidR="00FA4B13" w:rsidRPr="00F73101" w:rsidRDefault="00FA4B13" w:rsidP="00FA4B13"/>
    <w:p w14:paraId="56687E3F" w14:textId="77777777" w:rsidR="0084610E" w:rsidRPr="00F73101" w:rsidRDefault="0084610E" w:rsidP="009E27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Отнесение к КСГ st36.009 «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Реинфузия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аутокрови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», КСГ st36.010 «Баллонная внутриаортальная 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контрпульсация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» и КСГ st36.011 «Экстракорпоральная </w:t>
      </w:r>
      <w:r w:rsidRPr="00F73101">
        <w:rPr>
          <w:rFonts w:ascii="Times New Roman" w:eastAsia="Calibri" w:hAnsi="Times New Roman" w:cs="Times New Roman"/>
          <w:sz w:val="28"/>
          <w:szCs w:val="28"/>
        </w:rPr>
        <w:lastRenderedPageBreak/>
        <w:t>мембранная оксигенация» осуществляется соответственно по следующим кодам услуг Номенклатуры:</w:t>
      </w:r>
    </w:p>
    <w:p w14:paraId="01C02509" w14:textId="77777777" w:rsidR="0084610E" w:rsidRPr="00F73101" w:rsidRDefault="0084610E" w:rsidP="0057653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484"/>
        <w:gridCol w:w="6867"/>
      </w:tblGrid>
      <w:tr w:rsidR="00B10D95" w:rsidRPr="00F73101" w14:paraId="6B15DD2F" w14:textId="77777777" w:rsidTr="0084610E">
        <w:trPr>
          <w:cantSplit/>
          <w:trHeight w:val="101"/>
          <w:tblHeader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14:paraId="43597E32" w14:textId="77777777" w:rsidR="0084610E" w:rsidRPr="00F73101" w:rsidRDefault="0084610E" w:rsidP="00846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31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Код услуги</w:t>
            </w:r>
          </w:p>
        </w:tc>
        <w:tc>
          <w:tcPr>
            <w:tcW w:w="6867" w:type="dxa"/>
            <w:shd w:val="clear" w:color="auto" w:fill="FFFFFF"/>
            <w:vAlign w:val="center"/>
            <w:hideMark/>
          </w:tcPr>
          <w:p w14:paraId="5B4B1949" w14:textId="77777777" w:rsidR="0084610E" w:rsidRPr="00F73101" w:rsidRDefault="0084610E" w:rsidP="00846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31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</w:tr>
      <w:tr w:rsidR="00B10D95" w:rsidRPr="00F73101" w14:paraId="0D4C4264" w14:textId="77777777" w:rsidTr="0084610E">
        <w:trPr>
          <w:cantSplit/>
          <w:trHeight w:val="190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14:paraId="40D341D8" w14:textId="77777777" w:rsidR="0084610E" w:rsidRPr="00F73101" w:rsidRDefault="0084610E" w:rsidP="00846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101">
              <w:rPr>
                <w:rFonts w:ascii="Times New Roman" w:eastAsia="Calibri" w:hAnsi="Times New Roman" w:cs="Times New Roman"/>
                <w:sz w:val="24"/>
                <w:szCs w:val="24"/>
              </w:rPr>
              <w:t>A16.20.078</w:t>
            </w:r>
          </w:p>
        </w:tc>
        <w:tc>
          <w:tcPr>
            <w:tcW w:w="6867" w:type="dxa"/>
            <w:shd w:val="clear" w:color="auto" w:fill="FFFFFF"/>
            <w:vAlign w:val="center"/>
            <w:hideMark/>
          </w:tcPr>
          <w:p w14:paraId="0391D95C" w14:textId="77777777" w:rsidR="0084610E" w:rsidRPr="00F73101" w:rsidRDefault="0084610E" w:rsidP="00846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73101">
              <w:rPr>
                <w:rFonts w:ascii="Times New Roman" w:eastAsia="Calibri" w:hAnsi="Times New Roman" w:cs="Times New Roman"/>
                <w:sz w:val="24"/>
                <w:szCs w:val="24"/>
              </w:rPr>
              <w:t>Реинфузия</w:t>
            </w:r>
            <w:proofErr w:type="spellEnd"/>
            <w:r w:rsidRPr="00F731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3101">
              <w:rPr>
                <w:rFonts w:ascii="Times New Roman" w:eastAsia="Calibri" w:hAnsi="Times New Roman" w:cs="Times New Roman"/>
                <w:sz w:val="24"/>
                <w:szCs w:val="24"/>
              </w:rPr>
              <w:t>аутокрови</w:t>
            </w:r>
            <w:proofErr w:type="spellEnd"/>
            <w:r w:rsidRPr="00F731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 использованием аппарата </w:t>
            </w:r>
            <w:proofErr w:type="spellStart"/>
            <w:r w:rsidRPr="00F73101">
              <w:rPr>
                <w:rFonts w:ascii="Times New Roman" w:eastAsia="Calibri" w:hAnsi="Times New Roman" w:cs="Times New Roman"/>
                <w:sz w:val="24"/>
                <w:szCs w:val="24"/>
              </w:rPr>
              <w:t>cell-saver</w:t>
            </w:r>
            <w:proofErr w:type="spellEnd"/>
            <w:r w:rsidRPr="00F7310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B10D95" w:rsidRPr="00F73101" w14:paraId="5683AB1E" w14:textId="77777777" w:rsidTr="0084610E">
        <w:trPr>
          <w:cantSplit/>
          <w:trHeight w:val="136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14:paraId="419BB0FF" w14:textId="77777777" w:rsidR="0084610E" w:rsidRPr="00F73101" w:rsidRDefault="0084610E" w:rsidP="00846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101">
              <w:rPr>
                <w:rFonts w:ascii="Times New Roman" w:eastAsia="Calibri" w:hAnsi="Times New Roman" w:cs="Times New Roman"/>
                <w:sz w:val="24"/>
                <w:szCs w:val="24"/>
              </w:rPr>
              <w:t>A16.12.030</w:t>
            </w:r>
          </w:p>
        </w:tc>
        <w:tc>
          <w:tcPr>
            <w:tcW w:w="6867" w:type="dxa"/>
            <w:shd w:val="clear" w:color="auto" w:fill="FFFFFF"/>
            <w:vAlign w:val="center"/>
            <w:hideMark/>
          </w:tcPr>
          <w:p w14:paraId="0CE20919" w14:textId="77777777" w:rsidR="0084610E" w:rsidRPr="00F73101" w:rsidRDefault="0084610E" w:rsidP="00846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1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F73101">
              <w:rPr>
                <w:rFonts w:ascii="Times New Roman" w:eastAsia="Calibri" w:hAnsi="Times New Roman" w:cs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B10D95" w:rsidRPr="00F73101" w14:paraId="498887BC" w14:textId="77777777" w:rsidTr="0084610E">
        <w:trPr>
          <w:cantSplit/>
          <w:trHeight w:val="81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14:paraId="14489018" w14:textId="77777777" w:rsidR="0084610E" w:rsidRPr="00F73101" w:rsidRDefault="0084610E" w:rsidP="00846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101">
              <w:rPr>
                <w:rFonts w:ascii="Times New Roman" w:eastAsia="Calibri" w:hAnsi="Times New Roman" w:cs="Times New Roman"/>
                <w:sz w:val="24"/>
                <w:szCs w:val="24"/>
              </w:rPr>
              <w:t>A16.10.021.001</w:t>
            </w:r>
          </w:p>
        </w:tc>
        <w:tc>
          <w:tcPr>
            <w:tcW w:w="6867" w:type="dxa"/>
            <w:shd w:val="clear" w:color="auto" w:fill="FFFFFF"/>
            <w:vAlign w:val="center"/>
            <w:hideMark/>
          </w:tcPr>
          <w:p w14:paraId="3ECC954D" w14:textId="77777777" w:rsidR="0084610E" w:rsidRPr="00F73101" w:rsidRDefault="0084610E" w:rsidP="008461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101">
              <w:rPr>
                <w:rFonts w:ascii="Times New Roman" w:eastAsia="Calibri" w:hAnsi="Times New Roman" w:cs="Times New Roman"/>
                <w:sz w:val="24"/>
                <w:szCs w:val="24"/>
              </w:rPr>
              <w:t>Экстракорпоральная мембранная оксигенация</w:t>
            </w:r>
          </w:p>
        </w:tc>
      </w:tr>
    </w:tbl>
    <w:p w14:paraId="15CC0C32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FC85EC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Оплата случаев лечения с применением данных медицинских услуг осуществляется по двум КСГ – по сочетанию КСГ для оплаты лечения основного заболевания, являющегося поводом для госпитализации, и одной из вышеуказанных КСГ.</w:t>
      </w:r>
    </w:p>
    <w:p w14:paraId="25AA8B93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Отнесение случаев лечения пациентов с органной дисфункцией к КСГ st04.006 «Панкреатит с синдромом органной дисфункции», КСГ st12.007 «Сепсис с синдромом органной дисфункции», КСГ st12.013 «Грипп и пневмония с синдромом органной дисфункции», КСГ st27.013 «Отравления и другие воздействия внешних причин с синдромом органной дисфункции», и КСГ st33.008 «Ожоги (уровень 4,5) с синдромом органной дисфункции» осуществляется с учетом в том числе классификационного критерия – «оценка состояния пациента» с кодом «</w:t>
      </w:r>
      <w:r w:rsidRPr="00F73101">
        <w:rPr>
          <w:rFonts w:ascii="Times New Roman" w:eastAsia="Calibri" w:hAnsi="Times New Roman" w:cs="Times New Roman"/>
          <w:sz w:val="28"/>
          <w:szCs w:val="28"/>
          <w:lang w:val="en-US"/>
        </w:rPr>
        <w:t>it</w:t>
      </w:r>
      <w:r w:rsidRPr="00F73101">
        <w:rPr>
          <w:rFonts w:ascii="Times New Roman" w:eastAsia="Calibri" w:hAnsi="Times New Roman" w:cs="Times New Roman"/>
          <w:sz w:val="28"/>
          <w:szCs w:val="28"/>
        </w:rPr>
        <w:t>1».</w:t>
      </w:r>
    </w:p>
    <w:p w14:paraId="1AB93BE7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При этом необходимыми условиями кодирования случаев лечения пациентов с органной дисфункцией являются:</w:t>
      </w:r>
    </w:p>
    <w:p w14:paraId="4F3BDAEB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- непрерывное проведение искусственной вентиляции легких в течение 72 часов и более;</w:t>
      </w:r>
    </w:p>
    <w:p w14:paraId="464A4695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- оценка по шкале органной недостаточности у пациентов, находящихся на интенсивной терапии (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Sequential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Organ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Failure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 Assessment, SOFA) не менее 5 или оценка по шкале оценки органной недостаточности у пациентов детского возраста, находящихся на интенсивной терапии (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Pediatric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Sequential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Organ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Failure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 Assessment, 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pSOFA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>) не менее 4.</w:t>
      </w:r>
    </w:p>
    <w:p w14:paraId="2A829A79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Для кодирования признака «</w:t>
      </w:r>
      <w:r w:rsidRPr="00F73101">
        <w:rPr>
          <w:rFonts w:ascii="Times New Roman" w:eastAsia="Calibri" w:hAnsi="Times New Roman" w:cs="Times New Roman"/>
          <w:sz w:val="28"/>
          <w:szCs w:val="28"/>
          <w:lang w:val="en-US"/>
        </w:rPr>
        <w:t>it</w:t>
      </w:r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1» должны выполняться одновременно оба условия. За основу берется оценка по шкале SOFA или 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pSOFA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 (для лиц младше 18 лет) в наиболее критическом за период госпитализации состоянии пациента.</w:t>
      </w:r>
    </w:p>
    <w:p w14:paraId="6F6CCD59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Оценка состояния пациента по шкале SOFA осуществляется на основе оценки дисфункции шести органных систем (дыхательная, коагуляционная, печеночная, сердечно-сосудистая, неврологическая, почечная). Оценка каждого параметра в 0 баллов соответствует легкой дисфункции, оценка в 4 балла соответствует тяжелой недостаточности. Для оценки состояния пациентов младше 18 лет используется модифицированная шкала 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pSOFA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C0ED4C8" w14:textId="77777777" w:rsidR="0084610E" w:rsidRPr="00F73101" w:rsidRDefault="0084610E" w:rsidP="00A811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Отнесение к КСГ st36.008 «Интенсивная терапия пациентов с нейрогенными нарушениями жизненно важных функций, нуждающихся в их длительном искусственном замещении» осуществляется по коду МКБ-10 (основное заболевание) и коду классификационного критерия «</w:t>
      </w:r>
      <w:r w:rsidRPr="00F73101">
        <w:rPr>
          <w:rFonts w:ascii="Times New Roman" w:eastAsia="Calibri" w:hAnsi="Times New Roman" w:cs="Times New Roman"/>
          <w:sz w:val="28"/>
          <w:szCs w:val="28"/>
          <w:lang w:val="en-US"/>
        </w:rPr>
        <w:t>it</w:t>
      </w:r>
      <w:r w:rsidRPr="00F73101">
        <w:rPr>
          <w:rFonts w:ascii="Times New Roman" w:eastAsia="Calibri" w:hAnsi="Times New Roman" w:cs="Times New Roman"/>
          <w:sz w:val="28"/>
          <w:szCs w:val="28"/>
        </w:rPr>
        <w:t>2», означающего непрерывное проведение искусственной вентиляции легких в течение 480 часов и более.</w:t>
      </w:r>
    </w:p>
    <w:p w14:paraId="2005C377" w14:textId="77777777" w:rsidR="0084610E" w:rsidRPr="00F73101" w:rsidRDefault="0084610E" w:rsidP="00A811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2878A9" w14:textId="3C911058" w:rsidR="0084610E" w:rsidRPr="00F73101" w:rsidRDefault="00D01F17" w:rsidP="00A81176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bookmarkStart w:id="357" w:name="_11._Особенности_формирования"/>
      <w:bookmarkEnd w:id="357"/>
      <w:r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lastRenderedPageBreak/>
        <w:t>11</w:t>
      </w:r>
      <w:r w:rsidR="0084610E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. Особенности формирования КСГ </w:t>
      </w:r>
      <w:r w:rsidR="00A81176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по профилю «Медицинская реабилитация»</w:t>
      </w:r>
    </w:p>
    <w:p w14:paraId="63A9A95C" w14:textId="7B3A04F4" w:rsidR="0084610E" w:rsidRPr="00F73101" w:rsidRDefault="0084610E" w:rsidP="00A811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Отнесение к КСГ </w:t>
      </w:r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>st37.001-st37.0</w:t>
      </w:r>
      <w:r w:rsidR="00861C0A"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>31</w:t>
      </w:r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ds37.001-ds37.01</w:t>
      </w:r>
      <w:r w:rsidR="00861C0A"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 охватывающим случаи оказания реабилитационной помощи, производится по коду сложных и комплексных услуг Номенклатуры (раздел В) вне зависимости от диагноза. </w:t>
      </w:r>
    </w:p>
    <w:p w14:paraId="7ED31093" w14:textId="77777777" w:rsidR="0084610E" w:rsidRPr="00F73101" w:rsidRDefault="0084610E" w:rsidP="008461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73101">
        <w:rPr>
          <w:rFonts w:ascii="Times New Roman" w:eastAsia="Calibri" w:hAnsi="Times New Roman" w:cs="Times New Roman"/>
          <w:sz w:val="28"/>
        </w:rPr>
        <w:t>Также для отнесения к группе КСГ учитывается иной классификационный критерий, в котором учтены следующие параметры:</w:t>
      </w:r>
    </w:p>
    <w:p w14:paraId="01041C88" w14:textId="4B5BDD32" w:rsidR="00A81176" w:rsidRPr="00F73101" w:rsidRDefault="0084610E" w:rsidP="00A81176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</w:rPr>
        <w:t>шкала реабилитационной маршрутизации (ШРМ), установленн</w:t>
      </w:r>
      <w:r w:rsidR="00A81176" w:rsidRPr="00F73101">
        <w:rPr>
          <w:rFonts w:ascii="Times New Roman" w:eastAsia="Calibri" w:hAnsi="Times New Roman" w:cs="Times New Roman"/>
          <w:sz w:val="28"/>
        </w:rPr>
        <w:t>ая</w:t>
      </w:r>
      <w:r w:rsidRPr="00F73101">
        <w:rPr>
          <w:rFonts w:ascii="Times New Roman" w:eastAsia="Calibri" w:hAnsi="Times New Roman" w:cs="Times New Roman"/>
          <w:sz w:val="28"/>
        </w:rPr>
        <w:t xml:space="preserve"> Порядком </w:t>
      </w:r>
      <w:r w:rsidR="00A81176" w:rsidRPr="00F73101">
        <w:rPr>
          <w:rFonts w:ascii="Times New Roman" w:eastAsia="Calibri" w:hAnsi="Times New Roman" w:cs="Times New Roman"/>
          <w:sz w:val="28"/>
        </w:rPr>
        <w:t xml:space="preserve">организации </w:t>
      </w:r>
      <w:r w:rsidRPr="00F73101">
        <w:rPr>
          <w:rFonts w:ascii="Times New Roman" w:eastAsia="Calibri" w:hAnsi="Times New Roman" w:cs="Times New Roman"/>
          <w:sz w:val="28"/>
        </w:rPr>
        <w:t>медицинской реабилитации взрослых</w:t>
      </w:r>
      <w:r w:rsidR="00A81176" w:rsidRPr="00F73101">
        <w:rPr>
          <w:rFonts w:ascii="Times New Roman" w:eastAsia="Calibri" w:hAnsi="Times New Roman" w:cs="Times New Roman"/>
          <w:sz w:val="28"/>
        </w:rPr>
        <w:t xml:space="preserve">, </w:t>
      </w:r>
      <w:r w:rsidR="00A81176" w:rsidRPr="00F73101">
        <w:rPr>
          <w:rFonts w:ascii="Times New Roman" w:hAnsi="Times New Roman" w:cs="Times New Roman"/>
          <w:sz w:val="28"/>
          <w:szCs w:val="28"/>
        </w:rPr>
        <w:t>утвержденным приказом Министерства здравоохранения Российской Федерации от 31 июля 2020 г. N 788н;</w:t>
      </w:r>
    </w:p>
    <w:p w14:paraId="00246A6C" w14:textId="3ACE9682" w:rsidR="0084610E" w:rsidRPr="00F73101" w:rsidRDefault="0084610E" w:rsidP="0084610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73101">
        <w:rPr>
          <w:rFonts w:ascii="Times New Roman" w:eastAsia="Calibri" w:hAnsi="Times New Roman" w:cs="Times New Roman"/>
          <w:sz w:val="28"/>
        </w:rPr>
        <w:t xml:space="preserve">уровень курации установленный порядком </w:t>
      </w:r>
      <w:r w:rsidR="008B50A1" w:rsidRPr="00F73101">
        <w:rPr>
          <w:rFonts w:ascii="Times New Roman" w:eastAsia="Calibri" w:hAnsi="Times New Roman" w:cs="Times New Roman"/>
          <w:sz w:val="28"/>
        </w:rPr>
        <w:t xml:space="preserve">организации </w:t>
      </w:r>
      <w:r w:rsidRPr="00F73101">
        <w:rPr>
          <w:rFonts w:ascii="Times New Roman" w:eastAsia="Calibri" w:hAnsi="Times New Roman" w:cs="Times New Roman"/>
          <w:sz w:val="28"/>
        </w:rPr>
        <w:t xml:space="preserve">медицинской реабилитации </w:t>
      </w:r>
      <w:r w:rsidR="008B50A1" w:rsidRPr="00F73101">
        <w:rPr>
          <w:rFonts w:ascii="Times New Roman" w:eastAsia="Calibri" w:hAnsi="Times New Roman" w:cs="Times New Roman"/>
          <w:sz w:val="28"/>
        </w:rPr>
        <w:t>д</w:t>
      </w:r>
      <w:r w:rsidRPr="00F73101">
        <w:rPr>
          <w:rFonts w:ascii="Times New Roman" w:eastAsia="Calibri" w:hAnsi="Times New Roman" w:cs="Times New Roman"/>
          <w:sz w:val="28"/>
        </w:rPr>
        <w:t>етей</w:t>
      </w:r>
      <w:r w:rsidR="008B50A1" w:rsidRPr="00F73101">
        <w:rPr>
          <w:rFonts w:ascii="Times New Roman" w:eastAsia="Calibri" w:hAnsi="Times New Roman" w:cs="Times New Roman"/>
          <w:sz w:val="28"/>
        </w:rPr>
        <w:t xml:space="preserve">, </w:t>
      </w:r>
      <w:r w:rsidR="008B50A1" w:rsidRPr="00F73101">
        <w:rPr>
          <w:rFonts w:ascii="Times New Roman" w:hAnsi="Times New Roman" w:cs="Times New Roman"/>
          <w:sz w:val="28"/>
          <w:szCs w:val="28"/>
        </w:rPr>
        <w:t>утвержденным приказом Министерства здравоохранения Российской Федерации от 23 октября 2019 г. № 878н</w:t>
      </w:r>
      <w:r w:rsidRPr="00F73101">
        <w:rPr>
          <w:rFonts w:ascii="Times New Roman" w:eastAsia="Calibri" w:hAnsi="Times New Roman" w:cs="Times New Roman"/>
          <w:sz w:val="28"/>
        </w:rPr>
        <w:t>;</w:t>
      </w:r>
    </w:p>
    <w:p w14:paraId="1013634B" w14:textId="77777777" w:rsidR="0084610E" w:rsidRPr="00F73101" w:rsidRDefault="0084610E" w:rsidP="0084610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73101">
        <w:rPr>
          <w:rFonts w:ascii="Times New Roman" w:eastAsia="Calibri" w:hAnsi="Times New Roman" w:cs="Times New Roman"/>
          <w:sz w:val="28"/>
        </w:rPr>
        <w:t>оптимальная длительность реабилитации в койко-днях (</w:t>
      </w:r>
      <w:proofErr w:type="spellStart"/>
      <w:r w:rsidRPr="00F73101">
        <w:rPr>
          <w:rFonts w:ascii="Times New Roman" w:eastAsia="Calibri" w:hAnsi="Times New Roman" w:cs="Times New Roman"/>
          <w:sz w:val="28"/>
        </w:rPr>
        <w:t>пациенто</w:t>
      </w:r>
      <w:proofErr w:type="spellEnd"/>
      <w:r w:rsidRPr="00F73101">
        <w:rPr>
          <w:rFonts w:ascii="Times New Roman" w:eastAsia="Calibri" w:hAnsi="Times New Roman" w:cs="Times New Roman"/>
          <w:sz w:val="28"/>
        </w:rPr>
        <w:t>-днях);</w:t>
      </w:r>
    </w:p>
    <w:p w14:paraId="52D4E53E" w14:textId="77777777" w:rsidR="0084610E" w:rsidRPr="00F73101" w:rsidRDefault="0084610E" w:rsidP="0084610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73101">
        <w:rPr>
          <w:rFonts w:ascii="Times New Roman" w:eastAsia="Calibri" w:hAnsi="Times New Roman" w:cs="Times New Roman"/>
          <w:sz w:val="28"/>
        </w:rPr>
        <w:t>факт проведения медицинской реабилитации после перенесенной коронавирусной инфекции COVID-19;</w:t>
      </w:r>
    </w:p>
    <w:p w14:paraId="4C6B6386" w14:textId="77777777" w:rsidR="0084610E" w:rsidRPr="00F73101" w:rsidRDefault="0084610E" w:rsidP="0084610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73101">
        <w:rPr>
          <w:rFonts w:ascii="Times New Roman" w:eastAsia="Calibri" w:hAnsi="Times New Roman" w:cs="Times New Roman"/>
          <w:sz w:val="28"/>
        </w:rPr>
        <w:t>факт назначения ботулинического токсина;</w:t>
      </w:r>
    </w:p>
    <w:p w14:paraId="4ED5EA04" w14:textId="77777777" w:rsidR="0084610E" w:rsidRPr="00F73101" w:rsidRDefault="0084610E" w:rsidP="0084610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73101">
        <w:rPr>
          <w:rFonts w:ascii="Times New Roman" w:eastAsia="Calibri" w:hAnsi="Times New Roman" w:cs="Times New Roman"/>
          <w:sz w:val="28"/>
        </w:rPr>
        <w:t>факт применения роботизированных систем;</w:t>
      </w:r>
    </w:p>
    <w:p w14:paraId="46879D33" w14:textId="77777777" w:rsidR="00861C0A" w:rsidRPr="00F73101" w:rsidRDefault="00861C0A" w:rsidP="00861C0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F73101">
        <w:rPr>
          <w:rFonts w:ascii="Times New Roman" w:hAnsi="Times New Roman"/>
          <w:color w:val="000000" w:themeColor="text1"/>
          <w:sz w:val="28"/>
        </w:rPr>
        <w:t>факт сочетания (выполнения) 2-х и более медицинских услуг.</w:t>
      </w:r>
    </w:p>
    <w:p w14:paraId="58B65CF0" w14:textId="77777777" w:rsidR="00861C0A" w:rsidRPr="00F73101" w:rsidRDefault="00861C0A" w:rsidP="00861C0A">
      <w:pPr>
        <w:widowControl w:val="0"/>
        <w:autoSpaceDE w:val="0"/>
        <w:autoSpaceDN w:val="0"/>
        <w:spacing w:after="0" w:line="240" w:lineRule="auto"/>
        <w:ind w:left="720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14:paraId="55F4C4BD" w14:textId="77777777" w:rsidR="0084610E" w:rsidRPr="00F73101" w:rsidRDefault="0084610E" w:rsidP="0084610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F73101">
        <w:rPr>
          <w:rFonts w:ascii="Times New Roman" w:eastAsia="Calibri" w:hAnsi="Times New Roman" w:cs="Times New Roman"/>
          <w:sz w:val="28"/>
        </w:rPr>
        <w:t>Перечень иных классификационных критериев представлен с расшифровкой в Разделе 20 Приложения 9 к Методическим рекомендациям.</w:t>
      </w:r>
    </w:p>
    <w:p w14:paraId="2A2C6B71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228D4B" w14:textId="4A69F42F" w:rsidR="0084610E" w:rsidRPr="00F73101" w:rsidRDefault="0084610E" w:rsidP="0084610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>Состояние пациента по ШРМ оценивается при поступлении в круглосуточный стационар или дневной стационар по максимально выраженному признаку.</w:t>
      </w:r>
    </w:p>
    <w:p w14:paraId="086AF2C8" w14:textId="77777777" w:rsidR="00437A4F" w:rsidRPr="00F73101" w:rsidRDefault="00437A4F" w:rsidP="00437A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10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 оценке 0-1 балла по ШРМ пациент не нуждается в медицинской реабилитации; при оценке 2 балла пациент получает медицинскую реабилитацию в условиях дневного стационара;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Федерации; при оценке 4-6 баллов медицинская реабилитация осуществляется в стационарных условиях, а также в рамках выездной реабилитации в домашних условиях и консультаций в телемедицинском режиме.</w:t>
      </w:r>
    </w:p>
    <w:p w14:paraId="3F74DBB4" w14:textId="77777777" w:rsidR="0084610E" w:rsidRPr="00F73101" w:rsidRDefault="0084610E" w:rsidP="0057653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1D6B13" w14:textId="64D28CB8" w:rsidR="0084610E" w:rsidRPr="00F73101" w:rsidRDefault="00576531" w:rsidP="00576531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1</w:t>
      </w:r>
      <w:r w:rsidR="00D01F17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2</w:t>
      </w:r>
      <w:r w:rsidR="0084610E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Особенности формирования КСГ для случаев лечения дерматозов (st06.004- st06.007 и ds06.002- ds06.005)</w:t>
      </w:r>
    </w:p>
    <w:p w14:paraId="57EC84F3" w14:textId="77777777" w:rsidR="00576531" w:rsidRPr="00F73101" w:rsidRDefault="00576531" w:rsidP="00576531"/>
    <w:p w14:paraId="60A173D8" w14:textId="77777777" w:rsidR="0084610E" w:rsidRPr="00F73101" w:rsidRDefault="0084610E" w:rsidP="005765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Отнесение к КСГ st06.004 и ds06.002 «Лечение дерматозов с применением наружной терапии» производится только по коду МКБ-10 (диагнозу).</w:t>
      </w:r>
    </w:p>
    <w:p w14:paraId="2CE60B4D" w14:textId="77777777" w:rsidR="0084610E" w:rsidRPr="00F73101" w:rsidRDefault="0084610E" w:rsidP="005765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Отнесение к КСГ st06.005 и ds06.003 «Лечение дерматозов с применением наружной терапии, физиотерапии, плазмафереза», st06.006 и ds06.004 «Лечение дерматозов с применением наружной и системной терапии», st06.007 и ds06.005 «Лечение дерматозов с применением наружной терапии и фототерапии» производится по комбинации кода МКБ-10 (диагноза) и иного классификационного </w:t>
      </w:r>
      <w:r w:rsidRPr="00F7310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критерия из диапазона «derm1»-«derm9», соответствующего примененному виду терапии в соответствии со справочником «ДКК» файла «Расшифровка групп». Для случаев лечения псориаза в ином классификационном критерии также предусмотрена оценка индекса тяжести и распространенности псориаза (PASI). </w:t>
      </w:r>
    </w:p>
    <w:p w14:paraId="104C4225" w14:textId="77777777" w:rsidR="0084610E" w:rsidRPr="00F73101" w:rsidRDefault="0084610E" w:rsidP="005765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Также в указанные КСГ добавлен код МКБ-10 C84.0 - Грибовидный микоз. При этом сочетание кода C84.0 с иным классификационным критерием «derm4», или «derm5», или «derm7», или «derm8» возможно только при оказании медицинской помощи по профилю «Дерматовенерология».</w:t>
      </w:r>
    </w:p>
    <w:p w14:paraId="58924F9F" w14:textId="77777777" w:rsidR="0084610E" w:rsidRPr="00F73101" w:rsidRDefault="0084610E" w:rsidP="005765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0559DD" w14:textId="091CA125" w:rsidR="0084610E" w:rsidRPr="00F73101" w:rsidRDefault="00576531" w:rsidP="00576531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1</w:t>
      </w:r>
      <w:r w:rsidR="00D01F17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3</w:t>
      </w:r>
      <w:r w:rsidR="0084610E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. Оплата случаев лечения соматических заболеваний, </w:t>
      </w:r>
      <w:r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осложненных старческой астенией</w:t>
      </w:r>
    </w:p>
    <w:p w14:paraId="0D6B5C49" w14:textId="77777777" w:rsidR="00576531" w:rsidRPr="00F73101" w:rsidRDefault="00576531" w:rsidP="00576531"/>
    <w:p w14:paraId="68551141" w14:textId="77777777" w:rsidR="0084610E" w:rsidRPr="00F73101" w:rsidRDefault="0084610E" w:rsidP="005765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КСГ st38.001 «Соматические заболевания, осложненные старческой астенией» формируется с учетом двух классификационных критериев – основного диагноза пациента (из установленного Расшифровкой групп КСГ к Методическим рекомендациям перечня) и сопутствующего диагноза пациента (R54 Старческая астения).</w:t>
      </w:r>
    </w:p>
    <w:p w14:paraId="2283DDA2" w14:textId="77777777" w:rsidR="0084610E" w:rsidRPr="00F73101" w:rsidRDefault="0084610E" w:rsidP="005765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Обязательным условием для оплаты медицинской помощи по данной КСГ также является лечение на геронтологической профильной койке и заполнение в реестрах счетов индекса базовой функциональной активности пациента по шкале </w:t>
      </w:r>
      <w:proofErr w:type="spellStart"/>
      <w:r w:rsidRPr="00F73101">
        <w:rPr>
          <w:rFonts w:ascii="Times New Roman" w:eastAsia="Calibri" w:hAnsi="Times New Roman" w:cs="Times New Roman"/>
          <w:sz w:val="28"/>
          <w:szCs w:val="28"/>
        </w:rPr>
        <w:t>Бартела</w:t>
      </w:r>
      <w:proofErr w:type="spellEnd"/>
      <w:r w:rsidRPr="00F7310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7DA4A39" w14:textId="77777777" w:rsidR="0084610E" w:rsidRPr="00F73101" w:rsidRDefault="0084610E" w:rsidP="005765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5E334A" w14:textId="0F16FB26" w:rsidR="0084610E" w:rsidRPr="00F73101" w:rsidRDefault="00576531" w:rsidP="00576531">
      <w:pPr>
        <w:pStyle w:val="1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1</w:t>
      </w:r>
      <w:r w:rsidR="00D01F17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4</w:t>
      </w:r>
      <w:r w:rsidR="0084610E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Особенности формирования КСГ для случаев лечения пациентов с новой коронавирусной инфекцией COVID-19 (st12.015-st12.019)</w:t>
      </w:r>
    </w:p>
    <w:p w14:paraId="5D7DBD32" w14:textId="77777777" w:rsidR="00576531" w:rsidRPr="00F73101" w:rsidRDefault="00576531" w:rsidP="00576531"/>
    <w:p w14:paraId="54E27BC4" w14:textId="77777777" w:rsidR="0084610E" w:rsidRPr="00F73101" w:rsidRDefault="0084610E" w:rsidP="005765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Формирование групп осуществляется по коду МКБ-10 (U07.1 или U07.2) в сочетании с кодами иного классификационного критерия, отражающих тяжесть течения заболевания, или критерия, отражающего признак долечивания пациента с новой коронавирусной инфекцией COVID-19. Перечень дополнительных классификационных критериев с расшифровкой содержится на вкладке ДКК в Расшифровке групп КСГ к Методическим рекомендациям.</w:t>
      </w:r>
    </w:p>
    <w:p w14:paraId="0FB2FEE6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Тяжесть течения заболевания определяется в соответствии с классификацией новой коронавирусной инфекции COVID-19 по степени тяжести, представленной во Временных методических рекомендациях «Профилактика, диагностика и лечение новой коронавирусной инфекции (COVID-19)», утвержденных Министерством здравоохранения Российской Федерации. Каждому уровню тяжести состояния соответствует отдельная КСГ st12.015-st12.018 (уровни 1-4).</w:t>
      </w:r>
    </w:p>
    <w:p w14:paraId="60E97839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Коэффициенты относительной затратоемкости по КСГ st12.016-st12.018 (уровни 2-4), соответствующие случаям среднетяжелого, тяжелого и крайне тяжелого лечения, учитывают период долечивания пациента.</w:t>
      </w:r>
    </w:p>
    <w:p w14:paraId="1CF0E9A9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Правила оплаты госпитализаций в случае перевода на долечивание:</w:t>
      </w:r>
    </w:p>
    <w:p w14:paraId="6140C44C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- в пределах одной медицинской организации - оплата в рамках одного случая оказания медицинской помощи (по КСГ с наибольшей стоимостью законченного случая лечения заболевания);</w:t>
      </w:r>
    </w:p>
    <w:p w14:paraId="0CB77187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- в другую медицинскую организацию - оплата случая лечения до перевода осуществляется за прерванный случай оказания медицинской помощи по КСГ, </w:t>
      </w:r>
      <w:r w:rsidRPr="00F73101">
        <w:rPr>
          <w:rFonts w:ascii="Times New Roman" w:eastAsia="Calibri" w:hAnsi="Times New Roman" w:cs="Times New Roman"/>
          <w:sz w:val="28"/>
          <w:szCs w:val="28"/>
        </w:rPr>
        <w:lastRenderedPageBreak/>
        <w:t>соответствующей тяжести течения заболевания. Оплата законченного случая лечения после перевода осуществляется по КСГ st12.019 «Новая коронавирусная инфекция COVID-19 (долечивание)». Оплата прерванных случаев после перевода осуществляется в общем порядке.</w:t>
      </w:r>
    </w:p>
    <w:p w14:paraId="748AFA51" w14:textId="77777777" w:rsidR="0084610E" w:rsidRPr="00F73101" w:rsidRDefault="0084610E" w:rsidP="00846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- в амбулаторных условиях -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медицинской помощи в амбулаторных условиях осуществляется в общем порядке, определенным тарифным соглашением.</w:t>
      </w:r>
    </w:p>
    <w:p w14:paraId="12B1F110" w14:textId="3E26A8D6" w:rsidR="0084610E" w:rsidRPr="00F73101" w:rsidRDefault="0084610E" w:rsidP="000365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 xml:space="preserve">Обязательным условием для оплаты случаев лечения по КСГ st12.015-st12.019 является наличие сведений о пациенте в информационном ресурсе учета информации в целях предотвращения распространения новой коронавирусной инфекции (COVID-19) (далее - Регистр), предусмотренном постановлением Правительства Российской Федерации от 31 марта 2020 № 373. Данные о случае, внесенные в Регистр (даты лечения, диагнозы, степень тяжести, наличие результатов компьютерной томографии, проведение ИВЛ, результат обращения и т.д.) должны соответствовать информации в реестрах счетов. </w:t>
      </w:r>
    </w:p>
    <w:p w14:paraId="6C27FA19" w14:textId="77777777" w:rsidR="00036550" w:rsidRPr="00F73101" w:rsidRDefault="00036550" w:rsidP="000365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799B33" w14:textId="445FFA53" w:rsidR="0084610E" w:rsidRPr="00F73101" w:rsidRDefault="00036550" w:rsidP="00036550">
      <w:pPr>
        <w:pStyle w:val="1"/>
        <w:spacing w:before="0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1</w:t>
      </w:r>
      <w:r w:rsidR="00D01F17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5</w:t>
      </w:r>
      <w:r w:rsidR="0084610E" w:rsidRPr="00F73101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Особенности формирования КСГ st12.012 "Грипп, вирус гриппа идентифицирован"</w:t>
      </w:r>
    </w:p>
    <w:p w14:paraId="606AF456" w14:textId="77777777" w:rsidR="00036550" w:rsidRPr="00F73101" w:rsidRDefault="00036550" w:rsidP="00036550"/>
    <w:p w14:paraId="0743C9B3" w14:textId="2D05C947" w:rsidR="0084610E" w:rsidRPr="00F73101" w:rsidRDefault="0084610E" w:rsidP="000365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101">
        <w:rPr>
          <w:rFonts w:ascii="Times New Roman" w:eastAsia="Calibri" w:hAnsi="Times New Roman" w:cs="Times New Roman"/>
          <w:sz w:val="28"/>
          <w:szCs w:val="28"/>
        </w:rPr>
        <w:t>Отнесение к данной КСГ производится по комбинации кода МКБ-10 и кодов Номенклатуры. При идентификации вируса гриппа другими методами (закодированными как услуги, не являющиеся классификационными критериями отнесения случая к КСГ st12.012) и при неидентифицированном вирусе гриппа случай классифицируется в КСГ st12.010 "Респираторные инфекции верхних дыхательных путей с осложнениями, взрослые" или КСГ st12.011 "Респираторные инфекции верхних дыхательных путей, дети" в зависимости от возраста пациента.</w:t>
      </w:r>
    </w:p>
    <w:p w14:paraId="5207700D" w14:textId="77777777" w:rsidR="00036550" w:rsidRPr="00F73101" w:rsidRDefault="00036550" w:rsidP="000365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9D8728" w14:textId="44343BCF" w:rsidR="0084610E" w:rsidRPr="00F73101" w:rsidRDefault="00036550" w:rsidP="0003655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pacing w:val="-6"/>
          <w:sz w:val="28"/>
          <w:szCs w:val="28"/>
          <w:lang w:eastAsia="zh-CN"/>
        </w:rPr>
      </w:pPr>
      <w:r w:rsidRPr="00F73101">
        <w:rPr>
          <w:rFonts w:ascii="Times New Roman" w:eastAsia="Times New Roman" w:hAnsi="Times New Roman" w:cs="Times New Roman"/>
          <w:b/>
          <w:color w:val="auto"/>
          <w:spacing w:val="-6"/>
          <w:sz w:val="28"/>
          <w:szCs w:val="28"/>
          <w:lang w:eastAsia="zh-CN"/>
        </w:rPr>
        <w:t>1</w:t>
      </w:r>
      <w:r w:rsidR="00D01F17" w:rsidRPr="00F73101">
        <w:rPr>
          <w:rFonts w:ascii="Times New Roman" w:eastAsia="Times New Roman" w:hAnsi="Times New Roman" w:cs="Times New Roman"/>
          <w:b/>
          <w:color w:val="auto"/>
          <w:spacing w:val="-6"/>
          <w:sz w:val="28"/>
          <w:szCs w:val="28"/>
          <w:lang w:eastAsia="zh-CN"/>
        </w:rPr>
        <w:t>6</w:t>
      </w:r>
      <w:r w:rsidR="0084610E" w:rsidRPr="00F73101">
        <w:rPr>
          <w:rFonts w:ascii="Times New Roman" w:eastAsia="Times New Roman" w:hAnsi="Times New Roman" w:cs="Times New Roman"/>
          <w:b/>
          <w:color w:val="auto"/>
          <w:spacing w:val="-6"/>
          <w:sz w:val="28"/>
          <w:szCs w:val="28"/>
          <w:lang w:eastAsia="zh-CN"/>
        </w:rPr>
        <w:t>. Особенности формирования КСГ для случаев лечения неврологических заболеваний с применением ботулотоксина в условиях дневного стационара (</w:t>
      </w:r>
      <w:r w:rsidR="0084610E" w:rsidRPr="00F73101">
        <w:rPr>
          <w:rFonts w:ascii="Times New Roman" w:eastAsia="Times New Roman" w:hAnsi="Times New Roman" w:cs="Times New Roman"/>
          <w:b/>
          <w:color w:val="auto"/>
          <w:spacing w:val="-6"/>
          <w:sz w:val="28"/>
          <w:szCs w:val="28"/>
          <w:lang w:val="en-US" w:eastAsia="zh-CN"/>
        </w:rPr>
        <w:t>ds</w:t>
      </w:r>
      <w:r w:rsidR="0084610E" w:rsidRPr="00F73101">
        <w:rPr>
          <w:rFonts w:ascii="Times New Roman" w:eastAsia="Times New Roman" w:hAnsi="Times New Roman" w:cs="Times New Roman"/>
          <w:b/>
          <w:color w:val="auto"/>
          <w:spacing w:val="-6"/>
          <w:sz w:val="28"/>
          <w:szCs w:val="28"/>
          <w:lang w:eastAsia="zh-CN"/>
        </w:rPr>
        <w:t>15.002.001-</w:t>
      </w:r>
      <w:r w:rsidR="0084610E" w:rsidRPr="00F73101">
        <w:rPr>
          <w:rFonts w:ascii="Times New Roman" w:eastAsia="Times New Roman" w:hAnsi="Times New Roman" w:cs="Times New Roman"/>
          <w:b/>
          <w:color w:val="auto"/>
          <w:spacing w:val="-6"/>
          <w:sz w:val="28"/>
          <w:szCs w:val="28"/>
          <w:lang w:val="en-US" w:eastAsia="zh-CN"/>
        </w:rPr>
        <w:t>ds</w:t>
      </w:r>
      <w:r w:rsidR="0084610E" w:rsidRPr="00F73101">
        <w:rPr>
          <w:rFonts w:ascii="Times New Roman" w:eastAsia="Times New Roman" w:hAnsi="Times New Roman" w:cs="Times New Roman"/>
          <w:b/>
          <w:color w:val="auto"/>
          <w:spacing w:val="-6"/>
          <w:sz w:val="28"/>
          <w:szCs w:val="28"/>
          <w:lang w:eastAsia="zh-CN"/>
        </w:rPr>
        <w:t>15.003.020)</w:t>
      </w:r>
    </w:p>
    <w:p w14:paraId="02F0955D" w14:textId="77777777" w:rsidR="00036550" w:rsidRPr="00F73101" w:rsidRDefault="00036550" w:rsidP="00036550">
      <w:pPr>
        <w:rPr>
          <w:lang w:eastAsia="zh-CN"/>
        </w:rPr>
      </w:pPr>
    </w:p>
    <w:p w14:paraId="7DD0547F" w14:textId="47B1E60C" w:rsidR="0084610E" w:rsidRPr="00F73101" w:rsidRDefault="0084610E" w:rsidP="000365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zh-CN"/>
        </w:rPr>
      </w:pPr>
      <w:r w:rsidRPr="00F73101">
        <w:rPr>
          <w:rFonts w:ascii="Times New Roman" w:eastAsia="Times New Roman" w:hAnsi="Times New Roman" w:cs="Times New Roman"/>
          <w:spacing w:val="-6"/>
          <w:sz w:val="28"/>
          <w:szCs w:val="28"/>
          <w:lang w:eastAsia="zh-CN"/>
        </w:rPr>
        <w:t>Формирование групп осуществляется по коду МКБ-10 в сочетании с кодом Номенклатуры A25.24.001.002 (Назначение ботулинического токсина при заболеваниях периферической нервной системы) и кодом иного классификационного критерия, согласно приложению №35/1 к настоящему Тарифному соглашению, который отражает суммарное количество единиц действия ботулинического токсина, соответствующее дозе препарата, указанной в первичной медицинской документации пациента.</w:t>
      </w:r>
    </w:p>
    <w:p w14:paraId="313872D1" w14:textId="17F375DD" w:rsidR="00E267E5" w:rsidRPr="00F73101" w:rsidRDefault="00E267E5" w:rsidP="00036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629646" w14:textId="4B64D0BC" w:rsidR="00861C0A" w:rsidRPr="00F73101" w:rsidRDefault="00861C0A" w:rsidP="00036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3101">
        <w:rPr>
          <w:rFonts w:ascii="Times New Roman" w:hAnsi="Times New Roman" w:cs="Times New Roman"/>
          <w:b/>
          <w:bCs/>
          <w:sz w:val="28"/>
          <w:szCs w:val="28"/>
        </w:rPr>
        <w:t>17. Оплата медицинской помощи при досуточной госпитализация в диагностических целях</w:t>
      </w:r>
    </w:p>
    <w:p w14:paraId="728E76EF" w14:textId="77777777" w:rsidR="00861C0A" w:rsidRPr="00F73101" w:rsidRDefault="00861C0A" w:rsidP="00036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775595" w14:textId="77777777" w:rsidR="00861C0A" w:rsidRPr="00F73101" w:rsidRDefault="00861C0A" w:rsidP="00861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101">
        <w:rPr>
          <w:rFonts w:ascii="Times New Roman" w:hAnsi="Times New Roman" w:cs="Times New Roman"/>
          <w:sz w:val="28"/>
          <w:szCs w:val="28"/>
        </w:rPr>
        <w:t xml:space="preserve">КСГ st36.048 «Досуточная госпитализация в диагностических целях» предусматривает возможность оплаты за счет средств обязательного медицинского страхования нахождение пациента при заболеваниях и состояниях в рамках базовой </w:t>
      </w:r>
      <w:r w:rsidRPr="00F73101">
        <w:rPr>
          <w:rFonts w:ascii="Times New Roman" w:hAnsi="Times New Roman" w:cs="Times New Roman"/>
          <w:sz w:val="28"/>
          <w:szCs w:val="28"/>
        </w:rPr>
        <w:lastRenderedPageBreak/>
        <w:t>программы обязательного медицинского страхования в стационарном отделении скорой медицинской помощи, порядок организации деятельности которой определен приказом Министерства здравоохранения Российской Федерации от 20.06.2013 № 388н, продолжительностью не более 24 часов, в том числе для проведения необходимых лабораторных и/или диагностических исследований с последующим принятием решения о госпитализации либо выписке.</w:t>
      </w:r>
    </w:p>
    <w:p w14:paraId="617A5887" w14:textId="0A1B3051" w:rsidR="00861C0A" w:rsidRPr="00861C0A" w:rsidRDefault="00861C0A" w:rsidP="00861C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101">
        <w:rPr>
          <w:rFonts w:ascii="Times New Roman" w:hAnsi="Times New Roman" w:cs="Times New Roman"/>
          <w:sz w:val="28"/>
          <w:szCs w:val="28"/>
        </w:rPr>
        <w:t>В случае последующей госпитализации пациента в отделение той же медицинской организации оплата медицинской помощи по данной КСГ не осуществляется.</w:t>
      </w:r>
    </w:p>
    <w:p w14:paraId="5D99911E" w14:textId="77777777" w:rsidR="00E267E5" w:rsidRPr="00B10D95" w:rsidRDefault="00E267E5" w:rsidP="00036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F94DE2" w14:textId="24023A8C" w:rsidR="00E267E5" w:rsidRPr="00B10D95" w:rsidRDefault="00E267E5" w:rsidP="00B346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8" w:name="Par164"/>
      <w:bookmarkEnd w:id="358"/>
    </w:p>
    <w:sectPr w:rsidR="00E267E5" w:rsidRPr="00B10D95" w:rsidSect="00F630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993" w:right="567" w:bottom="567" w:left="1276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CEC92" w14:textId="77777777" w:rsidR="00B54219" w:rsidRDefault="00B54219" w:rsidP="005E1022">
      <w:pPr>
        <w:spacing w:after="0" w:line="240" w:lineRule="auto"/>
      </w:pPr>
      <w:r>
        <w:separator/>
      </w:r>
    </w:p>
  </w:endnote>
  <w:endnote w:type="continuationSeparator" w:id="0">
    <w:p w14:paraId="398C2C53" w14:textId="77777777" w:rsidR="00B54219" w:rsidRDefault="00B54219" w:rsidP="005E1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6D97" w14:textId="77777777" w:rsidR="0019378D" w:rsidRDefault="0019378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E60F" w14:textId="77777777" w:rsidR="0019378D" w:rsidRDefault="0019378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319CB" w14:textId="77777777" w:rsidR="0019378D" w:rsidRDefault="0019378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0B8D7" w14:textId="77777777" w:rsidR="00B54219" w:rsidRDefault="00B54219" w:rsidP="005E1022">
      <w:pPr>
        <w:spacing w:after="0" w:line="240" w:lineRule="auto"/>
      </w:pPr>
      <w:r>
        <w:separator/>
      </w:r>
    </w:p>
  </w:footnote>
  <w:footnote w:type="continuationSeparator" w:id="0">
    <w:p w14:paraId="4C3D6CB5" w14:textId="77777777" w:rsidR="00B54219" w:rsidRDefault="00B54219" w:rsidP="005E1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EF75B" w14:textId="77777777" w:rsidR="0019378D" w:rsidRDefault="0019378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7169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A7B2D8B" w14:textId="77777777" w:rsidR="0019378D" w:rsidRDefault="0019378D">
        <w:pPr>
          <w:pStyle w:val="a9"/>
          <w:jc w:val="center"/>
        </w:pPr>
      </w:p>
      <w:p w14:paraId="328EEB17" w14:textId="3739F2B9" w:rsidR="0019378D" w:rsidRPr="00030621" w:rsidRDefault="0019378D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3062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3062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3062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C6065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03062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FDD9F0C" w14:textId="77777777" w:rsidR="0019378D" w:rsidRDefault="0019378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AA321" w14:textId="77777777" w:rsidR="0019378D" w:rsidRDefault="0019378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24E0"/>
    <w:multiLevelType w:val="hybridMultilevel"/>
    <w:tmpl w:val="1274628E"/>
    <w:lvl w:ilvl="0" w:tplc="EAAEC89E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94852"/>
    <w:multiLevelType w:val="hybridMultilevel"/>
    <w:tmpl w:val="3AF2B3F6"/>
    <w:lvl w:ilvl="0" w:tplc="04190011">
      <w:start w:val="1"/>
      <w:numFmt w:val="decimal"/>
      <w:lvlText w:val="%1)"/>
      <w:lvlJc w:val="left"/>
      <w:pPr>
        <w:ind w:left="702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Максимова Евгения Владимировна">
    <w15:presenceInfo w15:providerId="AD" w15:userId="S-1-5-21-3640565152-3780040123-461357071-10407"/>
  </w15:person>
  <w15:person w15:author="Веселов Никита Сергеевич">
    <w15:presenceInfo w15:providerId="AD" w15:userId="S-1-5-21-3640565152-3780040123-461357071-65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7E5"/>
    <w:rsid w:val="00000F4E"/>
    <w:rsid w:val="00012C86"/>
    <w:rsid w:val="00030621"/>
    <w:rsid w:val="00030A62"/>
    <w:rsid w:val="00033F01"/>
    <w:rsid w:val="00036550"/>
    <w:rsid w:val="00036F18"/>
    <w:rsid w:val="00045AF0"/>
    <w:rsid w:val="000475CD"/>
    <w:rsid w:val="000505E1"/>
    <w:rsid w:val="00051F02"/>
    <w:rsid w:val="00055532"/>
    <w:rsid w:val="00055ECD"/>
    <w:rsid w:val="00056A56"/>
    <w:rsid w:val="00073AD0"/>
    <w:rsid w:val="00093269"/>
    <w:rsid w:val="000C20CE"/>
    <w:rsid w:val="000C22FB"/>
    <w:rsid w:val="000C6097"/>
    <w:rsid w:val="000D175E"/>
    <w:rsid w:val="000D479A"/>
    <w:rsid w:val="000E08B6"/>
    <w:rsid w:val="000E28B6"/>
    <w:rsid w:val="000E2AF4"/>
    <w:rsid w:val="000E32C4"/>
    <w:rsid w:val="001004BD"/>
    <w:rsid w:val="001214A9"/>
    <w:rsid w:val="00122A6B"/>
    <w:rsid w:val="00135303"/>
    <w:rsid w:val="00154FCA"/>
    <w:rsid w:val="001733C9"/>
    <w:rsid w:val="0017507D"/>
    <w:rsid w:val="0019378D"/>
    <w:rsid w:val="00196175"/>
    <w:rsid w:val="001B27C8"/>
    <w:rsid w:val="001C3D4B"/>
    <w:rsid w:val="001C6E8D"/>
    <w:rsid w:val="001C78CF"/>
    <w:rsid w:val="001D3D54"/>
    <w:rsid w:val="001D5320"/>
    <w:rsid w:val="001D6BBA"/>
    <w:rsid w:val="001E41EE"/>
    <w:rsid w:val="00202B78"/>
    <w:rsid w:val="002047F6"/>
    <w:rsid w:val="00206323"/>
    <w:rsid w:val="002077E2"/>
    <w:rsid w:val="002114EE"/>
    <w:rsid w:val="00223CB6"/>
    <w:rsid w:val="00235FA1"/>
    <w:rsid w:val="0025502B"/>
    <w:rsid w:val="00255B19"/>
    <w:rsid w:val="002565C7"/>
    <w:rsid w:val="00283427"/>
    <w:rsid w:val="00285F9F"/>
    <w:rsid w:val="002A5A85"/>
    <w:rsid w:val="002A7D5B"/>
    <w:rsid w:val="002B4E66"/>
    <w:rsid w:val="002C3076"/>
    <w:rsid w:val="002C77B5"/>
    <w:rsid w:val="002D4636"/>
    <w:rsid w:val="002D70FD"/>
    <w:rsid w:val="002E0BD6"/>
    <w:rsid w:val="002E7474"/>
    <w:rsid w:val="002E7B4B"/>
    <w:rsid w:val="002F376D"/>
    <w:rsid w:val="00303D9B"/>
    <w:rsid w:val="003238EB"/>
    <w:rsid w:val="003343A6"/>
    <w:rsid w:val="0033680D"/>
    <w:rsid w:val="00341CA5"/>
    <w:rsid w:val="00341D6D"/>
    <w:rsid w:val="0035695A"/>
    <w:rsid w:val="00396828"/>
    <w:rsid w:val="003A4E2C"/>
    <w:rsid w:val="003B1DA4"/>
    <w:rsid w:val="003B594C"/>
    <w:rsid w:val="003C4FFC"/>
    <w:rsid w:val="003C5EF6"/>
    <w:rsid w:val="003D4625"/>
    <w:rsid w:val="003E17D2"/>
    <w:rsid w:val="003F17C3"/>
    <w:rsid w:val="004154E1"/>
    <w:rsid w:val="004247C2"/>
    <w:rsid w:val="00434954"/>
    <w:rsid w:val="00437A4F"/>
    <w:rsid w:val="00456D1D"/>
    <w:rsid w:val="00474FDC"/>
    <w:rsid w:val="004806DC"/>
    <w:rsid w:val="00484707"/>
    <w:rsid w:val="00490306"/>
    <w:rsid w:val="004947DA"/>
    <w:rsid w:val="004A03B2"/>
    <w:rsid w:val="004A31EB"/>
    <w:rsid w:val="004C6065"/>
    <w:rsid w:val="004C68A4"/>
    <w:rsid w:val="004D0670"/>
    <w:rsid w:val="004D5F23"/>
    <w:rsid w:val="004D600F"/>
    <w:rsid w:val="004D6CBD"/>
    <w:rsid w:val="004E6B76"/>
    <w:rsid w:val="004F4F9F"/>
    <w:rsid w:val="00515067"/>
    <w:rsid w:val="00516422"/>
    <w:rsid w:val="00521158"/>
    <w:rsid w:val="0052374E"/>
    <w:rsid w:val="00527F78"/>
    <w:rsid w:val="00546EEA"/>
    <w:rsid w:val="005563C5"/>
    <w:rsid w:val="005611D8"/>
    <w:rsid w:val="00574276"/>
    <w:rsid w:val="00576531"/>
    <w:rsid w:val="0059449A"/>
    <w:rsid w:val="005B0194"/>
    <w:rsid w:val="005B5428"/>
    <w:rsid w:val="005B6F9A"/>
    <w:rsid w:val="005E1022"/>
    <w:rsid w:val="005F0809"/>
    <w:rsid w:val="005F3819"/>
    <w:rsid w:val="005F63C5"/>
    <w:rsid w:val="00600966"/>
    <w:rsid w:val="006019E7"/>
    <w:rsid w:val="00623736"/>
    <w:rsid w:val="0063154F"/>
    <w:rsid w:val="006358ED"/>
    <w:rsid w:val="00636896"/>
    <w:rsid w:val="00661844"/>
    <w:rsid w:val="00672B90"/>
    <w:rsid w:val="00673390"/>
    <w:rsid w:val="00674907"/>
    <w:rsid w:val="006852CA"/>
    <w:rsid w:val="006C5FBA"/>
    <w:rsid w:val="006D0145"/>
    <w:rsid w:val="006D1992"/>
    <w:rsid w:val="006D6DF3"/>
    <w:rsid w:val="0070419F"/>
    <w:rsid w:val="00706BFA"/>
    <w:rsid w:val="00710C8E"/>
    <w:rsid w:val="00721127"/>
    <w:rsid w:val="007272BC"/>
    <w:rsid w:val="00727900"/>
    <w:rsid w:val="00733E71"/>
    <w:rsid w:val="0074508F"/>
    <w:rsid w:val="00752940"/>
    <w:rsid w:val="00762C81"/>
    <w:rsid w:val="00781A84"/>
    <w:rsid w:val="00785B32"/>
    <w:rsid w:val="00786D69"/>
    <w:rsid w:val="00792233"/>
    <w:rsid w:val="00795850"/>
    <w:rsid w:val="007C073A"/>
    <w:rsid w:val="007C66DD"/>
    <w:rsid w:val="007E0ADA"/>
    <w:rsid w:val="007E7AC8"/>
    <w:rsid w:val="007F6621"/>
    <w:rsid w:val="00800771"/>
    <w:rsid w:val="00806E16"/>
    <w:rsid w:val="00810A56"/>
    <w:rsid w:val="008228E9"/>
    <w:rsid w:val="0082643E"/>
    <w:rsid w:val="00836C1D"/>
    <w:rsid w:val="0084610E"/>
    <w:rsid w:val="008618A1"/>
    <w:rsid w:val="00861C0A"/>
    <w:rsid w:val="00862FD8"/>
    <w:rsid w:val="00875918"/>
    <w:rsid w:val="00885886"/>
    <w:rsid w:val="00891211"/>
    <w:rsid w:val="008A496C"/>
    <w:rsid w:val="008B50A1"/>
    <w:rsid w:val="008E2323"/>
    <w:rsid w:val="008E4D1E"/>
    <w:rsid w:val="008E6860"/>
    <w:rsid w:val="008F4B0A"/>
    <w:rsid w:val="009003CF"/>
    <w:rsid w:val="00910AAD"/>
    <w:rsid w:val="00911A0A"/>
    <w:rsid w:val="00924978"/>
    <w:rsid w:val="0093121B"/>
    <w:rsid w:val="00932303"/>
    <w:rsid w:val="00936393"/>
    <w:rsid w:val="00942001"/>
    <w:rsid w:val="00964D7D"/>
    <w:rsid w:val="009660DA"/>
    <w:rsid w:val="009723A6"/>
    <w:rsid w:val="00987D66"/>
    <w:rsid w:val="009930B8"/>
    <w:rsid w:val="00995FBE"/>
    <w:rsid w:val="00996FD2"/>
    <w:rsid w:val="009A615B"/>
    <w:rsid w:val="009C0626"/>
    <w:rsid w:val="009D3729"/>
    <w:rsid w:val="009D6843"/>
    <w:rsid w:val="009E273E"/>
    <w:rsid w:val="00A41B9C"/>
    <w:rsid w:val="00A420EC"/>
    <w:rsid w:val="00A42FA3"/>
    <w:rsid w:val="00A5277E"/>
    <w:rsid w:val="00A5279F"/>
    <w:rsid w:val="00A52FD5"/>
    <w:rsid w:val="00A7256C"/>
    <w:rsid w:val="00A73139"/>
    <w:rsid w:val="00A80F6F"/>
    <w:rsid w:val="00A81176"/>
    <w:rsid w:val="00A823B9"/>
    <w:rsid w:val="00A871CC"/>
    <w:rsid w:val="00A940CA"/>
    <w:rsid w:val="00AA43DD"/>
    <w:rsid w:val="00AA5F83"/>
    <w:rsid w:val="00AB3426"/>
    <w:rsid w:val="00AB762A"/>
    <w:rsid w:val="00AE4046"/>
    <w:rsid w:val="00AE7C37"/>
    <w:rsid w:val="00B019A5"/>
    <w:rsid w:val="00B01F55"/>
    <w:rsid w:val="00B07AB8"/>
    <w:rsid w:val="00B10D95"/>
    <w:rsid w:val="00B20275"/>
    <w:rsid w:val="00B2497D"/>
    <w:rsid w:val="00B346E2"/>
    <w:rsid w:val="00B42683"/>
    <w:rsid w:val="00B54219"/>
    <w:rsid w:val="00B6405B"/>
    <w:rsid w:val="00B8745F"/>
    <w:rsid w:val="00BA5619"/>
    <w:rsid w:val="00BB2252"/>
    <w:rsid w:val="00BB630D"/>
    <w:rsid w:val="00BD0BF5"/>
    <w:rsid w:val="00C12E8F"/>
    <w:rsid w:val="00C25605"/>
    <w:rsid w:val="00C30740"/>
    <w:rsid w:val="00C32EF2"/>
    <w:rsid w:val="00C52378"/>
    <w:rsid w:val="00C6113C"/>
    <w:rsid w:val="00C7215D"/>
    <w:rsid w:val="00C733A6"/>
    <w:rsid w:val="00C94A2F"/>
    <w:rsid w:val="00C96620"/>
    <w:rsid w:val="00C97E6B"/>
    <w:rsid w:val="00CA2CEF"/>
    <w:rsid w:val="00CA5848"/>
    <w:rsid w:val="00CB1291"/>
    <w:rsid w:val="00CB6C31"/>
    <w:rsid w:val="00CC3236"/>
    <w:rsid w:val="00CF18EF"/>
    <w:rsid w:val="00CF5914"/>
    <w:rsid w:val="00CF5AD6"/>
    <w:rsid w:val="00D00035"/>
    <w:rsid w:val="00D01F17"/>
    <w:rsid w:val="00D04956"/>
    <w:rsid w:val="00D10C56"/>
    <w:rsid w:val="00D14BB6"/>
    <w:rsid w:val="00D2302E"/>
    <w:rsid w:val="00D3184D"/>
    <w:rsid w:val="00D33D27"/>
    <w:rsid w:val="00D47FAF"/>
    <w:rsid w:val="00D637BA"/>
    <w:rsid w:val="00D746C3"/>
    <w:rsid w:val="00D81E4E"/>
    <w:rsid w:val="00D9070F"/>
    <w:rsid w:val="00D968E3"/>
    <w:rsid w:val="00D9720C"/>
    <w:rsid w:val="00D978AE"/>
    <w:rsid w:val="00DA5030"/>
    <w:rsid w:val="00DD0C8F"/>
    <w:rsid w:val="00DE572C"/>
    <w:rsid w:val="00DF38F6"/>
    <w:rsid w:val="00E12FF8"/>
    <w:rsid w:val="00E15287"/>
    <w:rsid w:val="00E267E5"/>
    <w:rsid w:val="00E44C78"/>
    <w:rsid w:val="00E51EBC"/>
    <w:rsid w:val="00E5601E"/>
    <w:rsid w:val="00E66FDF"/>
    <w:rsid w:val="00E73B6F"/>
    <w:rsid w:val="00E76B9B"/>
    <w:rsid w:val="00E852B1"/>
    <w:rsid w:val="00E91EC8"/>
    <w:rsid w:val="00EB2496"/>
    <w:rsid w:val="00EC349F"/>
    <w:rsid w:val="00ED5B46"/>
    <w:rsid w:val="00ED61A9"/>
    <w:rsid w:val="00ED72FF"/>
    <w:rsid w:val="00ED7AA8"/>
    <w:rsid w:val="00F02E67"/>
    <w:rsid w:val="00F12C4B"/>
    <w:rsid w:val="00F15257"/>
    <w:rsid w:val="00F168D1"/>
    <w:rsid w:val="00F27A91"/>
    <w:rsid w:val="00F33AB8"/>
    <w:rsid w:val="00F50E2A"/>
    <w:rsid w:val="00F630F4"/>
    <w:rsid w:val="00F67D67"/>
    <w:rsid w:val="00F73101"/>
    <w:rsid w:val="00F73443"/>
    <w:rsid w:val="00F87036"/>
    <w:rsid w:val="00F872F7"/>
    <w:rsid w:val="00F90F20"/>
    <w:rsid w:val="00F9204C"/>
    <w:rsid w:val="00F94447"/>
    <w:rsid w:val="00FA258C"/>
    <w:rsid w:val="00FA3967"/>
    <w:rsid w:val="00FA4967"/>
    <w:rsid w:val="00FA4B13"/>
    <w:rsid w:val="00FB69E4"/>
    <w:rsid w:val="00FC1F66"/>
    <w:rsid w:val="00FD5C86"/>
    <w:rsid w:val="00FE2ED9"/>
    <w:rsid w:val="00FE76F2"/>
    <w:rsid w:val="00FF1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84CF2"/>
  <w15:chartTrackingRefBased/>
  <w15:docId w15:val="{96C79B13-D1D5-49B8-A2AC-36A67444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759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D5C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3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7507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E102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E102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E1022"/>
    <w:rPr>
      <w:vertAlign w:val="superscript"/>
    </w:rPr>
  </w:style>
  <w:style w:type="paragraph" w:styleId="a6">
    <w:name w:val="List Paragraph"/>
    <w:basedOn w:val="a"/>
    <w:uiPriority w:val="34"/>
    <w:qFormat/>
    <w:rsid w:val="00A7256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912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1211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30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30621"/>
  </w:style>
  <w:style w:type="paragraph" w:styleId="ab">
    <w:name w:val="footer"/>
    <w:basedOn w:val="a"/>
    <w:link w:val="ac"/>
    <w:uiPriority w:val="99"/>
    <w:unhideWhenUsed/>
    <w:rsid w:val="000306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30621"/>
  </w:style>
  <w:style w:type="paragraph" w:styleId="ad">
    <w:name w:val="annotation text"/>
    <w:basedOn w:val="a"/>
    <w:link w:val="ae"/>
    <w:uiPriority w:val="99"/>
    <w:semiHidden/>
    <w:unhideWhenUsed/>
    <w:rsid w:val="0084610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4610E"/>
    <w:rPr>
      <w:sz w:val="20"/>
      <w:szCs w:val="20"/>
    </w:rPr>
  </w:style>
  <w:style w:type="table" w:styleId="af">
    <w:name w:val="Table Grid"/>
    <w:basedOn w:val="a1"/>
    <w:rsid w:val="00846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84610E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759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sid w:val="00911A0A"/>
    <w:rPr>
      <w:b/>
      <w:bCs/>
    </w:rPr>
  </w:style>
  <w:style w:type="character" w:customStyle="1" w:styleId="af2">
    <w:name w:val="Тема примечания Знак"/>
    <w:basedOn w:val="ae"/>
    <w:link w:val="af1"/>
    <w:uiPriority w:val="99"/>
    <w:semiHidden/>
    <w:rsid w:val="00911A0A"/>
    <w:rPr>
      <w:b/>
      <w:bCs/>
      <w:sz w:val="20"/>
      <w:szCs w:val="20"/>
    </w:rPr>
  </w:style>
  <w:style w:type="paragraph" w:styleId="af3">
    <w:name w:val="Body Text Indent"/>
    <w:basedOn w:val="a"/>
    <w:link w:val="af4"/>
    <w:unhideWhenUsed/>
    <w:rsid w:val="00911A0A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0"/>
      <w:lang w:val="x-none" w:eastAsia="ru-RU"/>
    </w:rPr>
  </w:style>
  <w:style w:type="character" w:customStyle="1" w:styleId="af4">
    <w:name w:val="Основной текст с отступом Знак"/>
    <w:basedOn w:val="a0"/>
    <w:link w:val="af3"/>
    <w:rsid w:val="00911A0A"/>
    <w:rPr>
      <w:rFonts w:ascii="Times New Roman" w:eastAsia="Calibri" w:hAnsi="Times New Roman" w:cs="Times New Roman"/>
      <w:sz w:val="24"/>
      <w:szCs w:val="20"/>
      <w:lang w:val="x-none" w:eastAsia="ru-RU"/>
    </w:rPr>
  </w:style>
  <w:style w:type="character" w:styleId="af5">
    <w:name w:val="Hyperlink"/>
    <w:basedOn w:val="a0"/>
    <w:uiPriority w:val="99"/>
    <w:unhideWhenUsed/>
    <w:rsid w:val="00673390"/>
    <w:rPr>
      <w:color w:val="0563C1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5B5428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D5C8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7">
    <w:name w:val="endnote text"/>
    <w:basedOn w:val="a"/>
    <w:link w:val="af8"/>
    <w:uiPriority w:val="99"/>
    <w:semiHidden/>
    <w:unhideWhenUsed/>
    <w:rsid w:val="009E273E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9E273E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9E273E"/>
    <w:rPr>
      <w:vertAlign w:val="superscript"/>
    </w:rPr>
  </w:style>
  <w:style w:type="paragraph" w:customStyle="1" w:styleId="afa">
    <w:name w:val="Нормальный (таблица)"/>
    <w:basedOn w:val="a"/>
    <w:next w:val="a"/>
    <w:uiPriority w:val="99"/>
    <w:rsid w:val="00F630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b">
    <w:name w:val="Гипертекстовая ссылка"/>
    <w:basedOn w:val="a0"/>
    <w:uiPriority w:val="99"/>
    <w:rsid w:val="00F630F4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C1D61-4032-463D-A78A-5F0683A4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20</Pages>
  <Words>7392</Words>
  <Characters>42137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Буркалева Людмила Павловна</dc:creator>
  <cp:keywords/>
  <dc:description/>
  <cp:lastModifiedBy>Наталья Раевская</cp:lastModifiedBy>
  <cp:revision>28</cp:revision>
  <cp:lastPrinted>2026-01-22T08:23:00Z</cp:lastPrinted>
  <dcterms:created xsi:type="dcterms:W3CDTF">2024-12-21T14:55:00Z</dcterms:created>
  <dcterms:modified xsi:type="dcterms:W3CDTF">2026-01-22T08:24:00Z</dcterms:modified>
</cp:coreProperties>
</file>